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CB1C8" w14:textId="77777777" w:rsidR="00511B58" w:rsidRPr="001332B9" w:rsidRDefault="00511B58" w:rsidP="00511B58">
      <w:pPr>
        <w:jc w:val="center"/>
        <w:rPr>
          <w:b/>
          <w:color w:val="000000"/>
          <w:sz w:val="22"/>
          <w:szCs w:val="22"/>
          <w:lang w:val="en-US"/>
        </w:rPr>
      </w:pPr>
    </w:p>
    <w:p w14:paraId="186D14EF" w14:textId="68F5280C" w:rsidR="00457E36" w:rsidRDefault="00457E36" w:rsidP="00457E36">
      <w:pPr>
        <w:jc w:val="center"/>
        <w:rPr>
          <w:b/>
          <w:color w:val="000000"/>
          <w:sz w:val="22"/>
          <w:szCs w:val="22"/>
        </w:rPr>
      </w:pPr>
      <w:r>
        <w:rPr>
          <w:b/>
          <w:color w:val="000000"/>
          <w:sz w:val="22"/>
          <w:szCs w:val="22"/>
        </w:rPr>
        <w:t xml:space="preserve">Лицензионный договор № </w:t>
      </w:r>
      <w:r w:rsidR="000F48B0">
        <w:rPr>
          <w:b/>
          <w:color w:val="000000"/>
          <w:sz w:val="22"/>
          <w:szCs w:val="22"/>
        </w:rPr>
        <w:t>002-2/5-15</w:t>
      </w:r>
    </w:p>
    <w:p w14:paraId="2BC8CF0C" w14:textId="77777777" w:rsidR="00457E36" w:rsidRDefault="00457E36" w:rsidP="00457E36">
      <w:pPr>
        <w:jc w:val="center"/>
        <w:rPr>
          <w:b/>
          <w:color w:val="000000"/>
          <w:sz w:val="22"/>
          <w:szCs w:val="22"/>
        </w:rPr>
      </w:pPr>
    </w:p>
    <w:p w14:paraId="51BBB801" w14:textId="25E5C398" w:rsidR="00457E36" w:rsidRDefault="00457E36" w:rsidP="00457E36">
      <w:pPr>
        <w:rPr>
          <w:b/>
          <w:color w:val="000000"/>
          <w:sz w:val="22"/>
          <w:szCs w:val="22"/>
        </w:rPr>
      </w:pPr>
      <w:r>
        <w:rPr>
          <w:b/>
          <w:color w:val="000000"/>
          <w:sz w:val="22"/>
          <w:szCs w:val="22"/>
        </w:rPr>
        <w:t>г. Москва</w:t>
      </w:r>
      <w:r>
        <w:rPr>
          <w:b/>
          <w:color w:val="000000"/>
          <w:sz w:val="22"/>
          <w:szCs w:val="22"/>
        </w:rPr>
        <w:tab/>
      </w:r>
      <w:r>
        <w:rPr>
          <w:b/>
          <w:color w:val="000000"/>
          <w:sz w:val="22"/>
          <w:szCs w:val="22"/>
        </w:rPr>
        <w:tab/>
      </w:r>
      <w:r>
        <w:rPr>
          <w:b/>
          <w:color w:val="000000"/>
          <w:sz w:val="22"/>
          <w:szCs w:val="22"/>
        </w:rPr>
        <w:tab/>
      </w:r>
      <w:r>
        <w:rPr>
          <w:b/>
          <w:color w:val="000000"/>
          <w:sz w:val="22"/>
          <w:szCs w:val="22"/>
        </w:rPr>
        <w:tab/>
      </w:r>
      <w:r>
        <w:rPr>
          <w:b/>
          <w:color w:val="000000"/>
          <w:sz w:val="22"/>
          <w:szCs w:val="22"/>
        </w:rPr>
        <w:tab/>
      </w:r>
      <w:r>
        <w:rPr>
          <w:b/>
          <w:color w:val="000000"/>
          <w:sz w:val="22"/>
          <w:szCs w:val="22"/>
        </w:rPr>
        <w:tab/>
        <w:t xml:space="preserve">                                    </w:t>
      </w:r>
      <w:r w:rsidR="002C3C17">
        <w:rPr>
          <w:b/>
          <w:color w:val="000000"/>
          <w:sz w:val="22"/>
          <w:szCs w:val="22"/>
        </w:rPr>
        <w:tab/>
      </w:r>
      <w:r w:rsidR="002C3C17">
        <w:rPr>
          <w:b/>
          <w:color w:val="000000"/>
          <w:sz w:val="22"/>
          <w:szCs w:val="22"/>
        </w:rPr>
        <w:tab/>
        <w:t xml:space="preserve">     </w:t>
      </w:r>
      <w:r>
        <w:rPr>
          <w:b/>
          <w:color w:val="000000"/>
          <w:sz w:val="22"/>
          <w:szCs w:val="22"/>
        </w:rPr>
        <w:t xml:space="preserve">      «</w:t>
      </w:r>
      <w:r w:rsidR="000F48B0">
        <w:rPr>
          <w:b/>
          <w:color w:val="000000"/>
          <w:sz w:val="22"/>
          <w:szCs w:val="22"/>
        </w:rPr>
        <w:t>12</w:t>
      </w:r>
      <w:r>
        <w:rPr>
          <w:b/>
          <w:color w:val="000000"/>
          <w:sz w:val="22"/>
          <w:szCs w:val="22"/>
        </w:rPr>
        <w:t>»</w:t>
      </w:r>
      <w:r w:rsidR="000F48B0">
        <w:rPr>
          <w:b/>
          <w:color w:val="000000"/>
          <w:sz w:val="22"/>
          <w:szCs w:val="22"/>
        </w:rPr>
        <w:t xml:space="preserve"> января</w:t>
      </w:r>
      <w:r>
        <w:rPr>
          <w:b/>
          <w:color w:val="000000"/>
          <w:sz w:val="22"/>
          <w:szCs w:val="22"/>
        </w:rPr>
        <w:t xml:space="preserve"> 20</w:t>
      </w:r>
      <w:r w:rsidR="00E1256B">
        <w:rPr>
          <w:b/>
          <w:color w:val="000000"/>
          <w:sz w:val="22"/>
          <w:szCs w:val="22"/>
        </w:rPr>
        <w:t>15</w:t>
      </w:r>
      <w:r w:rsidR="000F48B0">
        <w:rPr>
          <w:b/>
          <w:color w:val="000000"/>
          <w:sz w:val="22"/>
          <w:szCs w:val="22"/>
        </w:rPr>
        <w:t xml:space="preserve"> </w:t>
      </w:r>
      <w:r>
        <w:rPr>
          <w:b/>
          <w:color w:val="000000"/>
          <w:sz w:val="22"/>
          <w:szCs w:val="22"/>
        </w:rPr>
        <w:t>г.</w:t>
      </w:r>
    </w:p>
    <w:p w14:paraId="298EE47E" w14:textId="77777777" w:rsidR="00457E36" w:rsidRDefault="00457E36" w:rsidP="00457E36">
      <w:pPr>
        <w:rPr>
          <w:color w:val="000000"/>
          <w:sz w:val="22"/>
          <w:szCs w:val="22"/>
        </w:rPr>
      </w:pPr>
    </w:p>
    <w:p w14:paraId="69E07F5A" w14:textId="6412B043" w:rsidR="00457E36" w:rsidRDefault="00457E36" w:rsidP="0042422B">
      <w:pPr>
        <w:jc w:val="both"/>
        <w:rPr>
          <w:sz w:val="22"/>
          <w:szCs w:val="22"/>
        </w:rPr>
      </w:pPr>
      <w:r>
        <w:rPr>
          <w:b/>
          <w:sz w:val="22"/>
          <w:szCs w:val="22"/>
        </w:rPr>
        <w:t>Открытое акционерное общество «НТВ-ПЛЮС</w:t>
      </w:r>
      <w:r>
        <w:rPr>
          <w:sz w:val="22"/>
          <w:szCs w:val="22"/>
        </w:rPr>
        <w:t xml:space="preserve">», именуемое в дальнейшем </w:t>
      </w:r>
      <w:r>
        <w:rPr>
          <w:b/>
          <w:sz w:val="22"/>
          <w:szCs w:val="22"/>
        </w:rPr>
        <w:t>«Лицензиар»</w:t>
      </w:r>
      <w:r>
        <w:rPr>
          <w:sz w:val="22"/>
          <w:szCs w:val="22"/>
        </w:rPr>
        <w:t xml:space="preserve">, в лице </w:t>
      </w:r>
      <w:r w:rsidR="00F62F48">
        <w:rPr>
          <w:sz w:val="22"/>
          <w:szCs w:val="22"/>
        </w:rPr>
        <w:t>Первого заместителя Генерального директора Горбик М.Г.</w:t>
      </w:r>
      <w:r>
        <w:rPr>
          <w:sz w:val="22"/>
          <w:szCs w:val="22"/>
        </w:rPr>
        <w:t>, действующе</w:t>
      </w:r>
      <w:r w:rsidR="00F62F48">
        <w:rPr>
          <w:sz w:val="22"/>
          <w:szCs w:val="22"/>
        </w:rPr>
        <w:t>й</w:t>
      </w:r>
      <w:r>
        <w:rPr>
          <w:sz w:val="22"/>
          <w:szCs w:val="22"/>
        </w:rPr>
        <w:t xml:space="preserve"> на основании </w:t>
      </w:r>
      <w:r w:rsidR="00F62F48">
        <w:rPr>
          <w:sz w:val="22"/>
          <w:szCs w:val="22"/>
        </w:rPr>
        <w:t>Доверенности  №129-2014 от 17.10.2014 г.</w:t>
      </w:r>
      <w:r>
        <w:rPr>
          <w:sz w:val="22"/>
          <w:szCs w:val="22"/>
        </w:rPr>
        <w:t>, с одной стороны, и</w:t>
      </w:r>
      <w:r>
        <w:rPr>
          <w:b/>
          <w:sz w:val="22"/>
          <w:szCs w:val="22"/>
        </w:rPr>
        <w:t xml:space="preserve"> </w:t>
      </w:r>
      <w:r w:rsidR="00E1256B">
        <w:rPr>
          <w:b/>
          <w:sz w:val="22"/>
          <w:szCs w:val="22"/>
        </w:rPr>
        <w:t>Открытое акционерное общество «Башинформсвязь»</w:t>
      </w:r>
      <w:r>
        <w:rPr>
          <w:sz w:val="22"/>
          <w:szCs w:val="22"/>
        </w:rPr>
        <w:t xml:space="preserve">, именуемое в дальнейшем </w:t>
      </w:r>
      <w:r>
        <w:rPr>
          <w:b/>
          <w:sz w:val="22"/>
          <w:szCs w:val="22"/>
        </w:rPr>
        <w:t>«Лицензиат»</w:t>
      </w:r>
      <w:r>
        <w:rPr>
          <w:sz w:val="22"/>
          <w:szCs w:val="22"/>
        </w:rPr>
        <w:t xml:space="preserve">, в лице </w:t>
      </w:r>
      <w:r w:rsidR="00E1256B">
        <w:rPr>
          <w:sz w:val="22"/>
          <w:szCs w:val="22"/>
        </w:rPr>
        <w:t>Генерального директора Сафеева Р.Р.</w:t>
      </w:r>
      <w:r>
        <w:rPr>
          <w:sz w:val="22"/>
          <w:szCs w:val="22"/>
        </w:rPr>
        <w:t>,</w:t>
      </w:r>
      <w:r>
        <w:rPr>
          <w:bCs/>
          <w:sz w:val="22"/>
          <w:szCs w:val="22"/>
        </w:rPr>
        <w:t xml:space="preserve"> действующего на основании </w:t>
      </w:r>
      <w:r w:rsidR="00E1256B">
        <w:rPr>
          <w:bCs/>
          <w:sz w:val="22"/>
          <w:szCs w:val="22"/>
        </w:rPr>
        <w:t>Устава</w:t>
      </w:r>
      <w:r>
        <w:rPr>
          <w:sz w:val="22"/>
          <w:szCs w:val="22"/>
        </w:rPr>
        <w:t xml:space="preserve"> с другой стороны, </w:t>
      </w:r>
      <w:r>
        <w:rPr>
          <w:color w:val="000000"/>
          <w:sz w:val="22"/>
          <w:szCs w:val="22"/>
        </w:rPr>
        <w:t xml:space="preserve">именуемые далее совместно </w:t>
      </w:r>
      <w:r>
        <w:rPr>
          <w:b/>
          <w:color w:val="000000"/>
          <w:sz w:val="22"/>
          <w:szCs w:val="22"/>
        </w:rPr>
        <w:t>«Стороны»</w:t>
      </w:r>
      <w:r>
        <w:rPr>
          <w:color w:val="000000"/>
          <w:sz w:val="22"/>
          <w:szCs w:val="22"/>
        </w:rPr>
        <w:t xml:space="preserve"> и по отдельности </w:t>
      </w:r>
      <w:r>
        <w:rPr>
          <w:b/>
          <w:color w:val="000000"/>
          <w:sz w:val="22"/>
          <w:szCs w:val="22"/>
        </w:rPr>
        <w:t>«Сторона»</w:t>
      </w:r>
      <w:r>
        <w:rPr>
          <w:color w:val="000000"/>
          <w:sz w:val="22"/>
          <w:szCs w:val="22"/>
        </w:rPr>
        <w:t xml:space="preserve">, заключили настоящий Договор (далее – </w:t>
      </w:r>
      <w:r>
        <w:rPr>
          <w:b/>
          <w:color w:val="000000"/>
          <w:sz w:val="22"/>
          <w:szCs w:val="22"/>
        </w:rPr>
        <w:t>«Договор»)</w:t>
      </w:r>
      <w:r>
        <w:rPr>
          <w:color w:val="000000"/>
          <w:sz w:val="22"/>
          <w:szCs w:val="22"/>
        </w:rPr>
        <w:t xml:space="preserve"> о нижесле</w:t>
      </w:r>
      <w:bookmarkStart w:id="0" w:name="OCRUncertain019"/>
      <w:r>
        <w:rPr>
          <w:color w:val="000000"/>
          <w:sz w:val="22"/>
          <w:szCs w:val="22"/>
        </w:rPr>
        <w:t>д</w:t>
      </w:r>
      <w:bookmarkEnd w:id="0"/>
      <w:r>
        <w:rPr>
          <w:color w:val="000000"/>
          <w:sz w:val="22"/>
          <w:szCs w:val="22"/>
        </w:rPr>
        <w:t>ующем:</w:t>
      </w:r>
    </w:p>
    <w:p w14:paraId="648287C5" w14:textId="77777777" w:rsidR="00457E36" w:rsidRDefault="00457E36" w:rsidP="0042422B">
      <w:pPr>
        <w:rPr>
          <w:color w:val="000000"/>
          <w:sz w:val="22"/>
          <w:szCs w:val="22"/>
        </w:rPr>
      </w:pPr>
    </w:p>
    <w:p w14:paraId="7E9F75DE" w14:textId="77777777" w:rsidR="00457E36" w:rsidRDefault="00457E36" w:rsidP="0042422B">
      <w:pPr>
        <w:jc w:val="center"/>
        <w:rPr>
          <w:b/>
          <w:color w:val="000000"/>
          <w:sz w:val="22"/>
          <w:szCs w:val="22"/>
        </w:rPr>
      </w:pPr>
      <w:r>
        <w:rPr>
          <w:b/>
          <w:color w:val="000000"/>
          <w:sz w:val="22"/>
          <w:szCs w:val="22"/>
        </w:rPr>
        <w:t>Термины и определения</w:t>
      </w:r>
    </w:p>
    <w:p w14:paraId="4679B5AB" w14:textId="77777777" w:rsidR="000408F3" w:rsidRDefault="000408F3" w:rsidP="0042422B">
      <w:pPr>
        <w:jc w:val="center"/>
        <w:rPr>
          <w:b/>
          <w:color w:val="000000"/>
          <w:sz w:val="22"/>
          <w:szCs w:val="22"/>
        </w:rPr>
      </w:pPr>
    </w:p>
    <w:p w14:paraId="463B29E0" w14:textId="77777777" w:rsidR="00CB1BF0" w:rsidRPr="00192278" w:rsidRDefault="00CB1BF0" w:rsidP="00CB1BF0">
      <w:pPr>
        <w:pStyle w:val="a5"/>
        <w:spacing w:after="60"/>
        <w:ind w:left="0"/>
        <w:jc w:val="both"/>
        <w:rPr>
          <w:bCs/>
          <w:sz w:val="22"/>
          <w:szCs w:val="22"/>
        </w:rPr>
      </w:pPr>
      <w:r w:rsidRPr="00192278">
        <w:rPr>
          <w:bCs/>
          <w:sz w:val="22"/>
          <w:szCs w:val="22"/>
        </w:rPr>
        <w:t>Для целей Договора нижеприведенные термины и определения имеют следующее значение:</w:t>
      </w:r>
    </w:p>
    <w:p w14:paraId="66C25E86" w14:textId="77777777" w:rsidR="00CB1BF0" w:rsidRDefault="00CB1BF0" w:rsidP="00CB1BF0">
      <w:pPr>
        <w:pStyle w:val="a5"/>
        <w:spacing w:after="60"/>
        <w:ind w:left="0"/>
        <w:jc w:val="both"/>
        <w:rPr>
          <w:bCs/>
          <w:sz w:val="22"/>
          <w:szCs w:val="22"/>
        </w:rPr>
      </w:pPr>
      <w:r w:rsidRPr="00192278">
        <w:rPr>
          <w:b/>
          <w:bCs/>
          <w:sz w:val="22"/>
          <w:szCs w:val="22"/>
        </w:rPr>
        <w:t>«Канал»</w:t>
      </w:r>
      <w:r w:rsidRPr="00192278">
        <w:rPr>
          <w:bCs/>
          <w:sz w:val="22"/>
          <w:szCs w:val="22"/>
        </w:rPr>
        <w:t xml:space="preserve"> - означает телеканал, сообщаемый Лицензиаром в эфир и представляющий собой </w:t>
      </w:r>
      <w:r>
        <w:rPr>
          <w:bCs/>
          <w:sz w:val="22"/>
          <w:szCs w:val="22"/>
        </w:rPr>
        <w:t>сформированную в соответствии с сеткой вещания (программой передач) и выходящую в свет (эфир) под постоянным наименованием (названием) и с установленной периодичностью совокупность Программ и (или) аудиовизуальных материалов. Перечень Каналов и условия их распространения Лицензиатом приведены в разделе 1 Приложения №2 к Договору.</w:t>
      </w:r>
    </w:p>
    <w:p w14:paraId="49B126F3" w14:textId="77777777" w:rsidR="00CB1BF0" w:rsidRDefault="00CB1BF0" w:rsidP="00CB1BF0">
      <w:pPr>
        <w:pStyle w:val="a5"/>
        <w:spacing w:after="60"/>
        <w:ind w:left="0"/>
        <w:jc w:val="both"/>
        <w:rPr>
          <w:color w:val="000000"/>
          <w:sz w:val="22"/>
          <w:szCs w:val="22"/>
        </w:rPr>
      </w:pPr>
      <w:r>
        <w:rPr>
          <w:b/>
          <w:color w:val="000000"/>
          <w:sz w:val="22"/>
          <w:szCs w:val="22"/>
        </w:rPr>
        <w:t>«Программы»</w:t>
      </w:r>
      <w:r>
        <w:rPr>
          <w:color w:val="000000"/>
          <w:sz w:val="22"/>
          <w:szCs w:val="22"/>
        </w:rPr>
        <w:t xml:space="preserve"> - означает отдельные фильмы, программы, иные аудиовизуальные произведения или сообщения (включая, но не ограничиваясь – рекламу, телетекст, иные заполняющие материалы), из которых формируется Канал и (или) телеканалы, входящие в состав Пакетов Лицензиара.</w:t>
      </w:r>
    </w:p>
    <w:p w14:paraId="2C30242D" w14:textId="77777777" w:rsidR="00CB1BF0" w:rsidRDefault="00CB1BF0" w:rsidP="00CB1BF0">
      <w:pPr>
        <w:pStyle w:val="a5"/>
        <w:spacing w:after="60"/>
        <w:ind w:left="0"/>
        <w:jc w:val="both"/>
        <w:rPr>
          <w:sz w:val="22"/>
          <w:szCs w:val="22"/>
        </w:rPr>
      </w:pPr>
      <w:r>
        <w:rPr>
          <w:b/>
          <w:sz w:val="22"/>
          <w:szCs w:val="22"/>
        </w:rPr>
        <w:t>«Пакет Лицензиата»</w:t>
      </w:r>
      <w:r>
        <w:rPr>
          <w:sz w:val="22"/>
          <w:szCs w:val="22"/>
        </w:rPr>
        <w:t xml:space="preserve"> - означает пакет телеканалов, формируемый Лицензиатом, сообщаемый по  Кабельным Сетям, доступный для просмотра Абонентам Лицензиата. </w:t>
      </w:r>
    </w:p>
    <w:p w14:paraId="4DE89B67" w14:textId="77777777" w:rsidR="00CB1BF0" w:rsidRDefault="00CB1BF0" w:rsidP="00CB1BF0">
      <w:pPr>
        <w:pStyle w:val="a5"/>
        <w:spacing w:after="60"/>
        <w:ind w:left="0"/>
        <w:jc w:val="both"/>
        <w:rPr>
          <w:sz w:val="22"/>
          <w:szCs w:val="22"/>
        </w:rPr>
      </w:pPr>
      <w:r>
        <w:rPr>
          <w:b/>
          <w:sz w:val="22"/>
          <w:szCs w:val="22"/>
        </w:rPr>
        <w:t xml:space="preserve">«Пакет Лицензиара» - </w:t>
      </w:r>
      <w:r>
        <w:rPr>
          <w:sz w:val="22"/>
          <w:szCs w:val="22"/>
        </w:rPr>
        <w:t>означает пакет телевизионных каналов, формируемый Лицензиаром, сообщаемый Лицензиатом по  Кабельным Сетям, доступный для просмотра Абонентам Лицензиата. Перечень телеканалов, входящих в состав Пакета Лицензиара и условия распространения телеканалов, входящих в состав Пакета Лицензиара, Лицензиатом приведены в разделе 2 Приложения №2 к Договору.</w:t>
      </w:r>
    </w:p>
    <w:p w14:paraId="6F9E9C13" w14:textId="3C00D78D" w:rsidR="00CB1BF0" w:rsidRDefault="00CB1BF0" w:rsidP="00CB1BF0">
      <w:pPr>
        <w:pStyle w:val="a5"/>
        <w:spacing w:after="60"/>
        <w:ind w:left="0"/>
        <w:jc w:val="both"/>
        <w:rPr>
          <w:sz w:val="22"/>
          <w:szCs w:val="22"/>
        </w:rPr>
      </w:pPr>
      <w:r>
        <w:rPr>
          <w:b/>
          <w:color w:val="000000"/>
          <w:sz w:val="22"/>
          <w:szCs w:val="22"/>
        </w:rPr>
        <w:t>«Территория»</w:t>
      </w:r>
      <w:r>
        <w:rPr>
          <w:color w:val="000000"/>
          <w:sz w:val="22"/>
          <w:szCs w:val="22"/>
        </w:rPr>
        <w:t xml:space="preserve"> - следующие субъекты Российской Федерации, охваченные Кабельными Сетями Лицензиата: </w:t>
      </w:r>
      <w:r w:rsidR="00E1256B">
        <w:rPr>
          <w:color w:val="000000"/>
          <w:sz w:val="22"/>
          <w:szCs w:val="22"/>
        </w:rPr>
        <w:t>Республика Башкортостан</w:t>
      </w:r>
      <w:r>
        <w:rPr>
          <w:color w:val="000000"/>
          <w:sz w:val="22"/>
          <w:szCs w:val="22"/>
        </w:rPr>
        <w:t>.</w:t>
      </w:r>
    </w:p>
    <w:p w14:paraId="32D6870E" w14:textId="77777777" w:rsidR="00CB1BF0" w:rsidRDefault="00CB1BF0" w:rsidP="00CB1BF0">
      <w:pPr>
        <w:pStyle w:val="a5"/>
        <w:spacing w:after="60"/>
        <w:ind w:left="0"/>
        <w:jc w:val="both"/>
        <w:rPr>
          <w:color w:val="000000"/>
          <w:sz w:val="22"/>
          <w:szCs w:val="22"/>
        </w:rPr>
      </w:pPr>
      <w:r>
        <w:rPr>
          <w:b/>
          <w:color w:val="000000"/>
          <w:sz w:val="22"/>
          <w:szCs w:val="22"/>
        </w:rPr>
        <w:t>«Кабельные Сети»</w:t>
      </w:r>
      <w:r>
        <w:rPr>
          <w:color w:val="000000"/>
          <w:sz w:val="22"/>
          <w:szCs w:val="22"/>
        </w:rPr>
        <w:t xml:space="preserve"> - означает сети кабельного телевидения, а также микроволновые многоканальные распределительные системы кабельного телевидения, находящиеся в собственности Лицензиата и управляемые Лицензиатом. </w:t>
      </w:r>
    </w:p>
    <w:p w14:paraId="6B07EB31" w14:textId="77777777" w:rsidR="00CB1BF0" w:rsidRDefault="00CB1BF0" w:rsidP="00CB1BF0">
      <w:pPr>
        <w:pStyle w:val="a5"/>
        <w:spacing w:after="60"/>
        <w:ind w:left="0"/>
        <w:jc w:val="both"/>
        <w:rPr>
          <w:color w:val="000000"/>
          <w:sz w:val="22"/>
          <w:szCs w:val="22"/>
        </w:rPr>
      </w:pPr>
      <w:r>
        <w:rPr>
          <w:b/>
          <w:color w:val="000000"/>
          <w:sz w:val="22"/>
          <w:szCs w:val="22"/>
        </w:rPr>
        <w:t>«Абоненты»</w:t>
      </w:r>
      <w:r>
        <w:rPr>
          <w:color w:val="000000"/>
          <w:sz w:val="22"/>
          <w:szCs w:val="22"/>
        </w:rPr>
        <w:t xml:space="preserve"> - физические и юридические лица (за исключением: баров, ресторанов, букмекерских контор, гостиниц, пансионатов, домов отдыха, бизнес - центров и любых других мест, где осуществляется публичное исполнение аудиовизуальных произведений), имеющие право просмотра Канала и (или) телеканалов, входящих в Пакеты Лицензиара, на основании соответствующих договоров с Лицензиатом, без права на последующее распространение.</w:t>
      </w:r>
    </w:p>
    <w:p w14:paraId="29D69F1A" w14:textId="77777777" w:rsidR="00CB1BF0" w:rsidRDefault="00CB1BF0" w:rsidP="00CB1BF0">
      <w:pPr>
        <w:pStyle w:val="a5"/>
        <w:spacing w:after="60"/>
        <w:ind w:left="0"/>
        <w:jc w:val="both"/>
        <w:rPr>
          <w:color w:val="000000"/>
          <w:sz w:val="22"/>
          <w:szCs w:val="22"/>
        </w:rPr>
      </w:pPr>
      <w:r>
        <w:rPr>
          <w:b/>
          <w:color w:val="000000"/>
          <w:sz w:val="22"/>
          <w:szCs w:val="22"/>
        </w:rPr>
        <w:t xml:space="preserve">«Среднее количество Абонентов» - </w:t>
      </w:r>
      <w:r>
        <w:rPr>
          <w:color w:val="000000"/>
          <w:sz w:val="22"/>
          <w:szCs w:val="22"/>
        </w:rPr>
        <w:t>определяется посредством суммирования общего количества Абонентов по состоянию на первый и последний день отчетного месяца и разделением полученной суммы на два.</w:t>
      </w:r>
    </w:p>
    <w:p w14:paraId="29A27C4B" w14:textId="77777777" w:rsidR="00CB1BF0" w:rsidRDefault="00CB1BF0" w:rsidP="00CB1BF0">
      <w:pPr>
        <w:pStyle w:val="a5"/>
        <w:spacing w:after="60"/>
        <w:ind w:left="0"/>
        <w:jc w:val="both"/>
        <w:rPr>
          <w:color w:val="000000"/>
          <w:sz w:val="22"/>
          <w:szCs w:val="22"/>
        </w:rPr>
      </w:pPr>
      <w:r>
        <w:rPr>
          <w:b/>
          <w:color w:val="000000"/>
          <w:sz w:val="22"/>
          <w:szCs w:val="22"/>
        </w:rPr>
        <w:t>«Лицензионное вознаграждение (Лицензионный платеж)»</w:t>
      </w:r>
      <w:r>
        <w:rPr>
          <w:color w:val="000000"/>
          <w:sz w:val="22"/>
          <w:szCs w:val="22"/>
        </w:rPr>
        <w:t xml:space="preserve"> - ежемесячная плата, производимая Лицензиатом в пользу Лицензиара за права, предоставленные Лицензиату по Договору.</w:t>
      </w:r>
    </w:p>
    <w:p w14:paraId="59870689" w14:textId="77777777" w:rsidR="00CB1BF0" w:rsidRDefault="00CB1BF0" w:rsidP="00CB1BF0">
      <w:pPr>
        <w:pStyle w:val="a5"/>
        <w:spacing w:after="60"/>
        <w:ind w:left="0"/>
        <w:jc w:val="both"/>
        <w:rPr>
          <w:color w:val="000000"/>
          <w:sz w:val="22"/>
          <w:szCs w:val="22"/>
        </w:rPr>
      </w:pPr>
      <w:r>
        <w:rPr>
          <w:b/>
          <w:color w:val="000000"/>
          <w:sz w:val="22"/>
          <w:szCs w:val="22"/>
        </w:rPr>
        <w:t>«Вознаграждение в фиксированном размере»</w:t>
      </w:r>
      <w:r w:rsidRPr="00796617">
        <w:rPr>
          <w:color w:val="000000"/>
          <w:sz w:val="22"/>
          <w:szCs w:val="22"/>
        </w:rPr>
        <w:t xml:space="preserve"> </w:t>
      </w:r>
      <w:r w:rsidRPr="00796617">
        <w:rPr>
          <w:b/>
          <w:color w:val="000000"/>
          <w:sz w:val="22"/>
          <w:szCs w:val="22"/>
        </w:rPr>
        <w:t xml:space="preserve">- </w:t>
      </w:r>
      <w:r>
        <w:rPr>
          <w:color w:val="000000"/>
          <w:sz w:val="22"/>
          <w:szCs w:val="22"/>
        </w:rPr>
        <w:t>установленный Договором размер Лицензионного платежа в отношении Канала и (или) телеканалов, входящих в состав Пакетов Лицензиара в соответствии с Приложением №2 к Договору, в обязательном порядке уплачиваемый Лицензиатом в пользу Лицензиара, в случае, когда условиями Договора не предусмотрен Тариф с Абонента.</w:t>
      </w:r>
    </w:p>
    <w:p w14:paraId="2C12A5F0" w14:textId="77777777" w:rsidR="00CB1BF0" w:rsidRDefault="00CB1BF0" w:rsidP="00CB1BF0">
      <w:pPr>
        <w:pStyle w:val="a5"/>
        <w:spacing w:after="60"/>
        <w:ind w:left="0"/>
        <w:jc w:val="both"/>
        <w:rPr>
          <w:color w:val="000000"/>
          <w:sz w:val="22"/>
          <w:szCs w:val="22"/>
        </w:rPr>
      </w:pPr>
      <w:r>
        <w:rPr>
          <w:b/>
          <w:color w:val="000000"/>
          <w:sz w:val="22"/>
          <w:szCs w:val="22"/>
        </w:rPr>
        <w:t>«Минимальный гарантированный платеж»</w:t>
      </w:r>
      <w:r>
        <w:rPr>
          <w:color w:val="000000"/>
          <w:sz w:val="22"/>
          <w:szCs w:val="22"/>
        </w:rPr>
        <w:t xml:space="preserve"> </w:t>
      </w:r>
      <w:r w:rsidRPr="00796617">
        <w:rPr>
          <w:b/>
          <w:color w:val="000000"/>
          <w:sz w:val="22"/>
          <w:szCs w:val="22"/>
        </w:rPr>
        <w:t xml:space="preserve">- </w:t>
      </w:r>
      <w:r>
        <w:rPr>
          <w:color w:val="000000"/>
          <w:sz w:val="22"/>
          <w:szCs w:val="22"/>
        </w:rPr>
        <w:t xml:space="preserve">установленный Договором размер Лицензионного платежа в отношении Каналов, подлежащий выплате Лицензиатом Лицензиару в случае, если размер Лицензионного вознаграждения за отчетный месяц, определяемый </w:t>
      </w:r>
      <w:r w:rsidRPr="00B37A96">
        <w:rPr>
          <w:color w:val="000000"/>
          <w:sz w:val="22"/>
          <w:szCs w:val="22"/>
        </w:rPr>
        <w:t>путем умножения Среднего количества Абонентов</w:t>
      </w:r>
      <w:r>
        <w:rPr>
          <w:color w:val="000000"/>
          <w:sz w:val="22"/>
          <w:szCs w:val="22"/>
        </w:rPr>
        <w:t xml:space="preserve"> </w:t>
      </w:r>
      <w:r w:rsidRPr="00B37A96">
        <w:rPr>
          <w:color w:val="000000"/>
          <w:sz w:val="22"/>
          <w:szCs w:val="22"/>
        </w:rPr>
        <w:t>за отчетный месяц на Тариф с абонента в месяц</w:t>
      </w:r>
      <w:r>
        <w:rPr>
          <w:color w:val="000000"/>
          <w:sz w:val="22"/>
          <w:szCs w:val="22"/>
        </w:rPr>
        <w:t>, окажется меньше указанного в Приложении №2 Минимального гарантированного платежа.</w:t>
      </w:r>
    </w:p>
    <w:p w14:paraId="6274BECE" w14:textId="77777777" w:rsidR="00CB1BF0" w:rsidRDefault="00CB1BF0" w:rsidP="00CB1BF0">
      <w:pPr>
        <w:pStyle w:val="a5"/>
        <w:spacing w:after="60"/>
        <w:ind w:left="0"/>
        <w:jc w:val="both"/>
        <w:rPr>
          <w:color w:val="000000"/>
          <w:sz w:val="22"/>
          <w:szCs w:val="22"/>
        </w:rPr>
      </w:pPr>
      <w:r>
        <w:rPr>
          <w:b/>
          <w:color w:val="000000"/>
          <w:sz w:val="22"/>
          <w:szCs w:val="22"/>
        </w:rPr>
        <w:t>«Тариф с Абонента»</w:t>
      </w:r>
      <w:r>
        <w:rPr>
          <w:color w:val="000000"/>
          <w:sz w:val="22"/>
          <w:szCs w:val="22"/>
        </w:rPr>
        <w:t xml:space="preserve"> - установленная Договором расчетная величина за одного Абонента, получающего доступ к соответствующим Каналам и (или) телеканалам, входящим в Пакеты Лицензиара, которая указана в Приложении №2 к Договору и используется для определения размера Лицензионного вознаграждения.</w:t>
      </w:r>
    </w:p>
    <w:p w14:paraId="33C8BDC7" w14:textId="77777777" w:rsidR="00CB1BF0" w:rsidRDefault="00CB1BF0" w:rsidP="00CB1BF0">
      <w:pPr>
        <w:pStyle w:val="a5"/>
        <w:spacing w:after="60"/>
        <w:ind w:left="0"/>
        <w:jc w:val="both"/>
        <w:rPr>
          <w:color w:val="000000"/>
          <w:sz w:val="22"/>
          <w:szCs w:val="22"/>
        </w:rPr>
      </w:pPr>
      <w:r>
        <w:rPr>
          <w:b/>
          <w:color w:val="000000"/>
          <w:sz w:val="22"/>
          <w:szCs w:val="22"/>
        </w:rPr>
        <w:t>«Лицензионный период»</w:t>
      </w:r>
      <w:r>
        <w:rPr>
          <w:color w:val="000000"/>
          <w:sz w:val="22"/>
          <w:szCs w:val="22"/>
        </w:rPr>
        <w:t xml:space="preserve"> –  в отношении соответствующего Канала и (или) телеканала, входящего в состав Пакетов Лицензиара, составляет 12 (двенадцать) месяцев со дня активации Карточки, обеспечивающей доступ Лицензиата к данному Каналу и (или) телеканалу, входяще</w:t>
      </w:r>
      <w:r w:rsidR="002C61AD">
        <w:rPr>
          <w:color w:val="000000"/>
          <w:sz w:val="22"/>
          <w:szCs w:val="22"/>
        </w:rPr>
        <w:t xml:space="preserve">му в состав Пакетов Лицензиара, за исключением случаев, прямо предусмотренных в Приложении №2 к Договору. </w:t>
      </w:r>
      <w:r>
        <w:rPr>
          <w:color w:val="000000"/>
          <w:sz w:val="22"/>
          <w:szCs w:val="22"/>
        </w:rPr>
        <w:t xml:space="preserve">День активации Карточки указывается Сторонами в Акте об оказанных услугах, подписываемом Сторонами в соответствии с п. 5.1. Договора. </w:t>
      </w:r>
    </w:p>
    <w:p w14:paraId="37254613" w14:textId="77777777" w:rsidR="00CB1BF0" w:rsidRDefault="00CB1BF0" w:rsidP="00CB1BF0">
      <w:pPr>
        <w:pStyle w:val="a5"/>
        <w:spacing w:after="60"/>
        <w:ind w:left="0" w:right="-2"/>
        <w:jc w:val="both"/>
        <w:rPr>
          <w:sz w:val="22"/>
          <w:szCs w:val="22"/>
        </w:rPr>
      </w:pPr>
      <w:r>
        <w:rPr>
          <w:b/>
          <w:color w:val="000000"/>
          <w:sz w:val="22"/>
          <w:szCs w:val="22"/>
        </w:rPr>
        <w:lastRenderedPageBreak/>
        <w:t>«Карточка»</w:t>
      </w:r>
      <w:r>
        <w:rPr>
          <w:color w:val="000000"/>
          <w:sz w:val="22"/>
          <w:szCs w:val="22"/>
        </w:rPr>
        <w:t xml:space="preserve">  (карточка условного доступа) —  специализированный микропроцессорный модуль, обеспечивающий доступ Лицензиата к Каналу и (или) телеканалам в составе Пакетов Лицензиара. Под активацией Карточки понимается перевод Карточки в рабочее состояние. </w:t>
      </w:r>
    </w:p>
    <w:p w14:paraId="2BFE0505" w14:textId="77777777" w:rsidR="00CB1BF0" w:rsidRDefault="00CB1BF0" w:rsidP="00CB1BF0">
      <w:pPr>
        <w:pStyle w:val="a5"/>
        <w:autoSpaceDE w:val="0"/>
        <w:autoSpaceDN w:val="0"/>
        <w:adjustRightInd w:val="0"/>
        <w:spacing w:after="60"/>
        <w:ind w:left="0"/>
        <w:jc w:val="both"/>
        <w:rPr>
          <w:sz w:val="22"/>
          <w:szCs w:val="22"/>
        </w:rPr>
      </w:pPr>
      <w:r>
        <w:rPr>
          <w:b/>
          <w:color w:val="000000"/>
          <w:sz w:val="22"/>
          <w:szCs w:val="22"/>
        </w:rPr>
        <w:t>«Публичное исполнение»</w:t>
      </w:r>
      <w:r>
        <w:rPr>
          <w:sz w:val="22"/>
          <w:szCs w:val="22"/>
        </w:rPr>
        <w:t xml:space="preserve"> -  показ (сообщение), в том числе с помощью технических средств, Канала и (или) телеканалов, входящих в состав Пакетов Лицензиара (с сопровождением или без сопровождения звуком), в месте, открытом для свободного посещения, или в месте с платным входом, или в месте, где присутствует значительное число лиц, не принадлежащих к обычному кругу семьи, независимо от того, воспринимается Канал и (или) телеканал, входящий в состав Пакетов Лицензиара, в месте его показа либо в другом месте одновременно с показом Канала и (или) телеканалов, входящих в состав Пакетов Лицензиара.</w:t>
      </w:r>
    </w:p>
    <w:p w14:paraId="6DD273F1" w14:textId="77777777" w:rsidR="00270F2F" w:rsidRDefault="00270F2F" w:rsidP="00270F2F">
      <w:pPr>
        <w:pStyle w:val="a5"/>
        <w:spacing w:after="60"/>
        <w:ind w:left="0" w:right="-2"/>
        <w:jc w:val="both"/>
        <w:rPr>
          <w:color w:val="000000"/>
          <w:sz w:val="22"/>
          <w:szCs w:val="22"/>
        </w:rPr>
      </w:pPr>
      <w:r>
        <w:rPr>
          <w:b/>
          <w:color w:val="000000"/>
          <w:sz w:val="22"/>
          <w:szCs w:val="22"/>
        </w:rPr>
        <w:t xml:space="preserve">«Спутник» - </w:t>
      </w:r>
      <w:r>
        <w:rPr>
          <w:color w:val="000000"/>
          <w:sz w:val="22"/>
          <w:szCs w:val="22"/>
        </w:rPr>
        <w:t>спутник</w:t>
      </w:r>
      <w:r w:rsidRPr="00FD7B7C">
        <w:rPr>
          <w:color w:val="000000"/>
          <w:sz w:val="22"/>
          <w:szCs w:val="22"/>
        </w:rPr>
        <w:t xml:space="preserve"> </w:t>
      </w:r>
      <w:r>
        <w:rPr>
          <w:color w:val="000000"/>
          <w:sz w:val="22"/>
          <w:szCs w:val="22"/>
        </w:rPr>
        <w:t>«</w:t>
      </w:r>
      <w:r>
        <w:rPr>
          <w:color w:val="000000"/>
          <w:sz w:val="22"/>
          <w:szCs w:val="22"/>
          <w:lang w:val="en-US"/>
        </w:rPr>
        <w:t>Eutelsat</w:t>
      </w:r>
      <w:r w:rsidRPr="00191FC4">
        <w:rPr>
          <w:color w:val="000000"/>
          <w:sz w:val="22"/>
          <w:szCs w:val="22"/>
        </w:rPr>
        <w:t xml:space="preserve"> </w:t>
      </w:r>
      <w:r>
        <w:rPr>
          <w:color w:val="000000"/>
          <w:sz w:val="22"/>
          <w:szCs w:val="22"/>
          <w:lang w:val="en-US"/>
        </w:rPr>
        <w:t>W</w:t>
      </w:r>
      <w:r w:rsidRPr="00191FC4">
        <w:rPr>
          <w:color w:val="000000"/>
          <w:sz w:val="22"/>
          <w:szCs w:val="22"/>
        </w:rPr>
        <w:t>4</w:t>
      </w:r>
      <w:r>
        <w:rPr>
          <w:color w:val="000000"/>
          <w:sz w:val="22"/>
          <w:szCs w:val="22"/>
        </w:rPr>
        <w:t xml:space="preserve">» (унифицированное наименование </w:t>
      </w:r>
      <w:r>
        <w:rPr>
          <w:color w:val="000000"/>
          <w:sz w:val="22"/>
          <w:szCs w:val="22"/>
          <w:lang w:val="en-US"/>
        </w:rPr>
        <w:t>EUTELSAT</w:t>
      </w:r>
      <w:r w:rsidRPr="00191FC4">
        <w:rPr>
          <w:color w:val="000000"/>
          <w:sz w:val="22"/>
          <w:szCs w:val="22"/>
        </w:rPr>
        <w:t xml:space="preserve"> 36</w:t>
      </w:r>
      <w:r>
        <w:rPr>
          <w:color w:val="000000"/>
          <w:sz w:val="22"/>
          <w:szCs w:val="22"/>
          <w:lang w:val="en-US"/>
        </w:rPr>
        <w:t>A</w:t>
      </w:r>
      <w:r>
        <w:rPr>
          <w:color w:val="000000"/>
          <w:sz w:val="22"/>
          <w:szCs w:val="22"/>
        </w:rPr>
        <w:t>)</w:t>
      </w:r>
      <w:r>
        <w:rPr>
          <w:sz w:val="22"/>
          <w:szCs w:val="22"/>
        </w:rPr>
        <w:t>,</w:t>
      </w:r>
      <w:r>
        <w:rPr>
          <w:color w:val="000000"/>
          <w:sz w:val="22"/>
          <w:szCs w:val="22"/>
        </w:rPr>
        <w:t xml:space="preserve"> расположенный в позиции 36 градусов восточной долготы или любой другой спутник по выбору Лицензиара.</w:t>
      </w:r>
    </w:p>
    <w:p w14:paraId="40857C82" w14:textId="735F9AAC" w:rsidR="00CB1BF0" w:rsidRDefault="00270F2F" w:rsidP="00046169">
      <w:pPr>
        <w:jc w:val="both"/>
        <w:rPr>
          <w:sz w:val="22"/>
          <w:szCs w:val="22"/>
        </w:rPr>
      </w:pPr>
      <w:r w:rsidDel="00270F2F">
        <w:rPr>
          <w:b/>
          <w:color w:val="000000"/>
          <w:sz w:val="22"/>
          <w:szCs w:val="22"/>
        </w:rPr>
        <w:t xml:space="preserve"> </w:t>
      </w:r>
      <w:r w:rsidR="00CB1BF0">
        <w:rPr>
          <w:b/>
          <w:color w:val="000000"/>
          <w:sz w:val="22"/>
          <w:szCs w:val="22"/>
        </w:rPr>
        <w:t>«Ретрансляция»</w:t>
      </w:r>
      <w:r w:rsidR="00CB1BF0">
        <w:rPr>
          <w:sz w:val="22"/>
          <w:szCs w:val="22"/>
        </w:rPr>
        <w:t xml:space="preserve"> - прием и одновременное сообщение по кабелю полной и неизменной радио- или телепередачи либо ее существенной части, сообщаемой по кабелю организацией эфирного или кабельного вещания.</w:t>
      </w:r>
    </w:p>
    <w:p w14:paraId="5C066449" w14:textId="77777777" w:rsidR="000408F3" w:rsidRPr="00046169" w:rsidRDefault="000408F3" w:rsidP="00CB1BF0">
      <w:pPr>
        <w:rPr>
          <w:sz w:val="22"/>
          <w:szCs w:val="22"/>
        </w:rPr>
      </w:pPr>
    </w:p>
    <w:p w14:paraId="7C423549" w14:textId="77777777" w:rsidR="00457E36" w:rsidRPr="00CB1BF0" w:rsidRDefault="00457E36" w:rsidP="00CB1BF0">
      <w:pPr>
        <w:pStyle w:val="a5"/>
        <w:numPr>
          <w:ilvl w:val="0"/>
          <w:numId w:val="5"/>
        </w:numPr>
        <w:jc w:val="center"/>
        <w:rPr>
          <w:b/>
          <w:color w:val="000000"/>
          <w:sz w:val="22"/>
          <w:szCs w:val="22"/>
        </w:rPr>
      </w:pPr>
      <w:r w:rsidRPr="00CB1BF0">
        <w:rPr>
          <w:b/>
          <w:color w:val="000000"/>
          <w:sz w:val="22"/>
          <w:szCs w:val="22"/>
        </w:rPr>
        <w:t>Предмет договора</w:t>
      </w:r>
    </w:p>
    <w:p w14:paraId="13031986" w14:textId="77777777" w:rsidR="00457E36" w:rsidRDefault="00457E36" w:rsidP="0042422B">
      <w:pPr>
        <w:jc w:val="both"/>
        <w:rPr>
          <w:color w:val="000000"/>
          <w:sz w:val="22"/>
          <w:szCs w:val="22"/>
        </w:rPr>
      </w:pPr>
    </w:p>
    <w:p w14:paraId="78F6E1A6" w14:textId="77777777" w:rsidR="00457E36" w:rsidRDefault="00CB1BF0" w:rsidP="0042422B">
      <w:pPr>
        <w:numPr>
          <w:ilvl w:val="1"/>
          <w:numId w:val="5"/>
        </w:numPr>
        <w:tabs>
          <w:tab w:val="num" w:pos="540"/>
        </w:tabs>
        <w:ind w:left="540" w:hanging="540"/>
        <w:jc w:val="both"/>
        <w:rPr>
          <w:color w:val="000000"/>
          <w:sz w:val="22"/>
          <w:szCs w:val="22"/>
        </w:rPr>
      </w:pPr>
      <w:r>
        <w:rPr>
          <w:color w:val="000000"/>
          <w:sz w:val="22"/>
          <w:szCs w:val="22"/>
        </w:rPr>
        <w:t xml:space="preserve">Лицензиар обязуется предоставить Лицензиату право использования Каналов и (или) телеканалов, входящих в состав Пакетов Лицензиара, путем Ретрансляции Каналов и (или) телеканалов, входящих в состав Пакетов Лицензиара, по Кабельным Сетям на Территории в течение Лицензионного периода на условиях, установленных </w:t>
      </w:r>
      <w:r w:rsidRPr="009F4007">
        <w:rPr>
          <w:color w:val="000000"/>
          <w:sz w:val="22"/>
          <w:szCs w:val="22"/>
        </w:rPr>
        <w:t>Договором, а Лицензиат обязуется уплачивать Лицензиару Лицензионное вознаграждение и исполнять другие обязательства, предусмотренные Договором.</w:t>
      </w:r>
      <w:r w:rsidR="00457E36">
        <w:rPr>
          <w:color w:val="000000"/>
          <w:sz w:val="22"/>
          <w:szCs w:val="22"/>
        </w:rPr>
        <w:t xml:space="preserve"> </w:t>
      </w:r>
    </w:p>
    <w:p w14:paraId="323B9172" w14:textId="77777777" w:rsidR="00457E36" w:rsidRDefault="00457E36" w:rsidP="0042422B">
      <w:pPr>
        <w:tabs>
          <w:tab w:val="num" w:pos="720"/>
        </w:tabs>
        <w:jc w:val="both"/>
        <w:rPr>
          <w:color w:val="000000"/>
          <w:sz w:val="22"/>
          <w:szCs w:val="22"/>
        </w:rPr>
      </w:pPr>
    </w:p>
    <w:p w14:paraId="32478ADF" w14:textId="77777777" w:rsidR="00457E36" w:rsidRDefault="00457E36" w:rsidP="0042422B">
      <w:pPr>
        <w:numPr>
          <w:ilvl w:val="0"/>
          <w:numId w:val="5"/>
        </w:numPr>
        <w:jc w:val="center"/>
        <w:rPr>
          <w:b/>
          <w:color w:val="000000"/>
          <w:sz w:val="22"/>
          <w:szCs w:val="22"/>
        </w:rPr>
      </w:pPr>
      <w:r>
        <w:rPr>
          <w:b/>
          <w:color w:val="000000"/>
          <w:sz w:val="22"/>
          <w:szCs w:val="22"/>
        </w:rPr>
        <w:t>Условия предоставления прав на Канал и Пакеты Лицензиара</w:t>
      </w:r>
    </w:p>
    <w:p w14:paraId="7DA75949" w14:textId="77777777" w:rsidR="00457E36" w:rsidRDefault="00457E36" w:rsidP="0042422B">
      <w:pPr>
        <w:jc w:val="center"/>
        <w:rPr>
          <w:b/>
          <w:color w:val="000000"/>
          <w:sz w:val="22"/>
          <w:szCs w:val="22"/>
        </w:rPr>
      </w:pPr>
    </w:p>
    <w:p w14:paraId="18194247" w14:textId="77777777" w:rsidR="00F4025F" w:rsidRDefault="00F4025F" w:rsidP="00F4025F">
      <w:pPr>
        <w:numPr>
          <w:ilvl w:val="1"/>
          <w:numId w:val="5"/>
        </w:numPr>
        <w:ind w:left="540" w:hanging="540"/>
        <w:jc w:val="both"/>
        <w:rPr>
          <w:sz w:val="22"/>
          <w:szCs w:val="22"/>
        </w:rPr>
      </w:pPr>
      <w:r>
        <w:rPr>
          <w:sz w:val="22"/>
          <w:szCs w:val="22"/>
        </w:rPr>
        <w:t xml:space="preserve">Каналы и (или) </w:t>
      </w:r>
      <w:r>
        <w:rPr>
          <w:color w:val="000000"/>
          <w:sz w:val="22"/>
          <w:szCs w:val="22"/>
        </w:rPr>
        <w:t>телеканалы, входящие в состав</w:t>
      </w:r>
      <w:r>
        <w:rPr>
          <w:sz w:val="22"/>
          <w:szCs w:val="22"/>
        </w:rPr>
        <w:t xml:space="preserve"> Пакетов Лицензиара, будут ретранслироваться Лицензиатом по Кабельным Сетям согласно Приложению №2 к Договору на Территории  в течение Лицензионного периода. </w:t>
      </w:r>
    </w:p>
    <w:p w14:paraId="1C1061E8" w14:textId="77777777" w:rsidR="00F4025F" w:rsidRDefault="00F4025F" w:rsidP="00F4025F">
      <w:pPr>
        <w:numPr>
          <w:ilvl w:val="1"/>
          <w:numId w:val="5"/>
        </w:numPr>
        <w:ind w:left="540" w:hanging="540"/>
        <w:jc w:val="both"/>
        <w:rPr>
          <w:sz w:val="22"/>
          <w:szCs w:val="22"/>
        </w:rPr>
      </w:pPr>
      <w:r>
        <w:rPr>
          <w:sz w:val="22"/>
          <w:szCs w:val="22"/>
        </w:rPr>
        <w:t xml:space="preserve">В целях получения Лицензиатом доступа к сигналу, несущему Каналы и (или) </w:t>
      </w:r>
      <w:r>
        <w:rPr>
          <w:color w:val="000000"/>
          <w:sz w:val="22"/>
          <w:szCs w:val="22"/>
        </w:rPr>
        <w:t>телеканалы, входящие в состав</w:t>
      </w:r>
      <w:r>
        <w:rPr>
          <w:sz w:val="22"/>
          <w:szCs w:val="22"/>
        </w:rPr>
        <w:t xml:space="preserve"> Пакетов Лицензиара, Лицензиар обеспечивает распространение спутникового сигнала, несущего Каналы и (или) </w:t>
      </w:r>
      <w:r>
        <w:rPr>
          <w:color w:val="000000"/>
          <w:sz w:val="22"/>
          <w:szCs w:val="22"/>
        </w:rPr>
        <w:t>телеканалы, входящие в состав</w:t>
      </w:r>
      <w:r>
        <w:rPr>
          <w:sz w:val="22"/>
          <w:szCs w:val="22"/>
        </w:rPr>
        <w:t xml:space="preserve"> Пакетов Лицензиара, в полном объеме, через Спутник. Лицензиат самостоятельно несёт все расходы, связанные с  приемом сигнала со Спутника и доставкой сигнала Абонентам.</w:t>
      </w:r>
    </w:p>
    <w:p w14:paraId="3B88B907" w14:textId="77777777" w:rsidR="00F4025F" w:rsidRDefault="00F4025F" w:rsidP="00F4025F">
      <w:pPr>
        <w:numPr>
          <w:ilvl w:val="1"/>
          <w:numId w:val="5"/>
        </w:numPr>
        <w:ind w:left="540" w:hanging="540"/>
        <w:jc w:val="both"/>
        <w:rPr>
          <w:sz w:val="22"/>
          <w:szCs w:val="22"/>
        </w:rPr>
      </w:pPr>
      <w:r>
        <w:rPr>
          <w:sz w:val="22"/>
          <w:szCs w:val="22"/>
        </w:rPr>
        <w:t xml:space="preserve">В дни, предназначенные для профилактики оборудования, передающего сигналы Каналов и (или) </w:t>
      </w:r>
      <w:r>
        <w:rPr>
          <w:color w:val="000000"/>
          <w:sz w:val="22"/>
          <w:szCs w:val="22"/>
        </w:rPr>
        <w:t>телеканалов, входящих в состав</w:t>
      </w:r>
      <w:r>
        <w:rPr>
          <w:sz w:val="22"/>
          <w:szCs w:val="22"/>
        </w:rPr>
        <w:t xml:space="preserve"> Пакетов Лицензиара (график профилактики сообщается Лицензиату заблаговременно), а также внеплановой профилактики, о которой Лицензиар незамедлительно, как только ему стало известно об этом,  сообщает Лицензиату, сигналы Каналов и (или) </w:t>
      </w:r>
      <w:r>
        <w:rPr>
          <w:color w:val="000000"/>
          <w:sz w:val="22"/>
          <w:szCs w:val="22"/>
        </w:rPr>
        <w:t>телеканалов, входящих в состав</w:t>
      </w:r>
      <w:r>
        <w:rPr>
          <w:sz w:val="22"/>
          <w:szCs w:val="22"/>
        </w:rPr>
        <w:t xml:space="preserve"> Пакетов Лицензиара, могут не доставляться или могут доставляться не в полном объеме. </w:t>
      </w:r>
    </w:p>
    <w:p w14:paraId="072F20C8" w14:textId="77777777" w:rsidR="00F4025F" w:rsidRDefault="00F4025F" w:rsidP="00F4025F">
      <w:pPr>
        <w:numPr>
          <w:ilvl w:val="1"/>
          <w:numId w:val="5"/>
        </w:numPr>
        <w:ind w:left="540" w:hanging="540"/>
        <w:jc w:val="both"/>
        <w:rPr>
          <w:sz w:val="22"/>
          <w:szCs w:val="22"/>
        </w:rPr>
      </w:pPr>
      <w:r>
        <w:rPr>
          <w:sz w:val="22"/>
          <w:szCs w:val="22"/>
        </w:rPr>
        <w:t>Лицензиар может изменить технологию распространения сигнала или систему кодирования  сигнала с предварительным уведомлением Лицензиата об этом не менее чем за 30 (тридцать) календарных дней до даты вступления таких изменений в силу.</w:t>
      </w:r>
    </w:p>
    <w:p w14:paraId="360946F6" w14:textId="77777777" w:rsidR="00F4025F" w:rsidRDefault="00F4025F" w:rsidP="00F4025F">
      <w:pPr>
        <w:numPr>
          <w:ilvl w:val="1"/>
          <w:numId w:val="5"/>
        </w:numPr>
        <w:ind w:left="540" w:hanging="540"/>
        <w:jc w:val="both"/>
        <w:rPr>
          <w:sz w:val="22"/>
          <w:szCs w:val="22"/>
        </w:rPr>
      </w:pPr>
      <w:r>
        <w:rPr>
          <w:sz w:val="22"/>
          <w:szCs w:val="22"/>
        </w:rPr>
        <w:t>В случае изменения Лицензиаром технологии распространения сигнала или системы кодирования сигнала в соответствии с п. 2.4. Договора, Лицензиат самостоятельно несёт все расходы, связанные с  приемом сигнала со Спутника и доставкой сигнала Абонентам.</w:t>
      </w:r>
    </w:p>
    <w:p w14:paraId="1CF42EF3" w14:textId="77777777" w:rsidR="00F4025F" w:rsidRDefault="00F4025F" w:rsidP="00F4025F">
      <w:pPr>
        <w:numPr>
          <w:ilvl w:val="1"/>
          <w:numId w:val="5"/>
        </w:numPr>
        <w:ind w:left="540" w:hanging="540"/>
        <w:jc w:val="both"/>
        <w:rPr>
          <w:sz w:val="22"/>
          <w:szCs w:val="22"/>
        </w:rPr>
      </w:pPr>
      <w:r>
        <w:rPr>
          <w:sz w:val="22"/>
          <w:szCs w:val="22"/>
        </w:rPr>
        <w:t xml:space="preserve">Лицензиат вправе ретранслировать исключительно по Кабельным Сетям Каналы и (или) </w:t>
      </w:r>
      <w:r>
        <w:rPr>
          <w:color w:val="000000"/>
          <w:sz w:val="22"/>
          <w:szCs w:val="22"/>
        </w:rPr>
        <w:t>телеканалы, входящие в состав</w:t>
      </w:r>
      <w:r>
        <w:rPr>
          <w:sz w:val="22"/>
          <w:szCs w:val="22"/>
        </w:rPr>
        <w:t xml:space="preserve"> Пакетов Лицензиара. Лицензиат не вправе использовать Каналы и (или) </w:t>
      </w:r>
      <w:r>
        <w:rPr>
          <w:color w:val="000000"/>
          <w:sz w:val="22"/>
          <w:szCs w:val="22"/>
        </w:rPr>
        <w:t>телеканалы, входящие в состав</w:t>
      </w:r>
      <w:r>
        <w:rPr>
          <w:sz w:val="22"/>
          <w:szCs w:val="22"/>
        </w:rPr>
        <w:t xml:space="preserve"> Пакетов Лицензиара, а также их составляющие  иными способами и средствами, в том числе путем распространения и (или) предоставления возможности просмотра Каналов и (или) </w:t>
      </w:r>
      <w:r>
        <w:rPr>
          <w:color w:val="000000"/>
          <w:sz w:val="22"/>
          <w:szCs w:val="22"/>
        </w:rPr>
        <w:t>телеканалов, входящих в состав</w:t>
      </w:r>
      <w:r>
        <w:rPr>
          <w:sz w:val="22"/>
          <w:szCs w:val="22"/>
        </w:rPr>
        <w:t xml:space="preserve"> Пакетов Лицензиара, а также их составляющих в неуправляемых Лицензиатом сетях и (или) в информационно-телекоммуникационных сетях, включая сеть Интернет, и (или) с помощью любых беспроводных сетей (3G, GPRS и др.) или технологий (WiFi, WiMAX и др.) и (или) с помощью мобильных (портативных) устройств (мобильных телефонов, планшетов, ноутбуков и иных аналогичных устройств). </w:t>
      </w:r>
    </w:p>
    <w:p w14:paraId="5EB9E31D" w14:textId="77777777" w:rsidR="00F4025F" w:rsidRDefault="00F4025F" w:rsidP="00F4025F">
      <w:pPr>
        <w:numPr>
          <w:ilvl w:val="1"/>
          <w:numId w:val="5"/>
        </w:numPr>
        <w:ind w:left="540" w:hanging="540"/>
        <w:jc w:val="both"/>
        <w:rPr>
          <w:color w:val="000000"/>
          <w:sz w:val="22"/>
          <w:szCs w:val="22"/>
        </w:rPr>
      </w:pPr>
      <w:r>
        <w:rPr>
          <w:sz w:val="22"/>
          <w:szCs w:val="22"/>
        </w:rPr>
        <w:t>Публичное исполнение Каналов и (или) телеканалов, входящих в состав Пакетов Лицензиара, каким бы</w:t>
      </w:r>
      <w:r>
        <w:rPr>
          <w:color w:val="000000"/>
          <w:sz w:val="22"/>
          <w:szCs w:val="22"/>
        </w:rPr>
        <w:t xml:space="preserve"> то ни было способом запрещено.</w:t>
      </w:r>
    </w:p>
    <w:p w14:paraId="1C4AAA47" w14:textId="77777777" w:rsidR="00F4025F" w:rsidRDefault="00F4025F" w:rsidP="00F4025F">
      <w:pPr>
        <w:numPr>
          <w:ilvl w:val="1"/>
          <w:numId w:val="5"/>
        </w:numPr>
        <w:ind w:left="540" w:hanging="540"/>
        <w:jc w:val="both"/>
        <w:rPr>
          <w:color w:val="000000"/>
          <w:sz w:val="22"/>
          <w:szCs w:val="22"/>
        </w:rPr>
      </w:pPr>
      <w:r>
        <w:rPr>
          <w:color w:val="000000"/>
          <w:sz w:val="22"/>
          <w:szCs w:val="22"/>
        </w:rPr>
        <w:t xml:space="preserve">Лицензиат не имеет права заключения сублицензионных договоров в отношении Каналов </w:t>
      </w:r>
      <w:r>
        <w:rPr>
          <w:sz w:val="22"/>
          <w:szCs w:val="22"/>
        </w:rPr>
        <w:t xml:space="preserve">и (или) </w:t>
      </w:r>
      <w:r>
        <w:rPr>
          <w:color w:val="000000"/>
          <w:sz w:val="22"/>
          <w:szCs w:val="22"/>
        </w:rPr>
        <w:t xml:space="preserve">отдельных </w:t>
      </w:r>
      <w:r>
        <w:rPr>
          <w:sz w:val="22"/>
          <w:szCs w:val="22"/>
        </w:rPr>
        <w:t>телеканалов, входящих в состав Пакетов Лицензиара</w:t>
      </w:r>
      <w:r>
        <w:rPr>
          <w:color w:val="000000"/>
          <w:sz w:val="22"/>
          <w:szCs w:val="22"/>
        </w:rPr>
        <w:t xml:space="preserve">. </w:t>
      </w:r>
    </w:p>
    <w:p w14:paraId="777317FE" w14:textId="77777777" w:rsidR="00F4025F" w:rsidRDefault="00F4025F" w:rsidP="00F4025F">
      <w:pPr>
        <w:numPr>
          <w:ilvl w:val="1"/>
          <w:numId w:val="5"/>
        </w:numPr>
        <w:ind w:left="540" w:hanging="540"/>
        <w:jc w:val="both"/>
        <w:rPr>
          <w:color w:val="000000"/>
          <w:sz w:val="22"/>
          <w:szCs w:val="22"/>
        </w:rPr>
      </w:pPr>
      <w:r>
        <w:rPr>
          <w:color w:val="000000"/>
          <w:sz w:val="22"/>
          <w:szCs w:val="22"/>
        </w:rPr>
        <w:t xml:space="preserve">Лицензиат не имеет права дублировать, субтитрировать, копировать, записывать, воспроизводить на материальных носителях, а также распространять и использовать каким-либо другим способом, прямо </w:t>
      </w:r>
      <w:r>
        <w:rPr>
          <w:color w:val="000000"/>
          <w:sz w:val="22"/>
          <w:szCs w:val="22"/>
        </w:rPr>
        <w:lastRenderedPageBreak/>
        <w:t xml:space="preserve">не предусмотренным Договором, Каналы </w:t>
      </w:r>
      <w:r>
        <w:rPr>
          <w:sz w:val="22"/>
          <w:szCs w:val="22"/>
        </w:rPr>
        <w:t>и (или)</w:t>
      </w:r>
      <w:r>
        <w:rPr>
          <w:color w:val="000000"/>
          <w:sz w:val="22"/>
          <w:szCs w:val="22"/>
        </w:rPr>
        <w:t xml:space="preserve"> телеканалы, входящие в состав Пакетов Лицензиара, в целом и (или) любую из составляющих его Программ и (или) ее часть, а также любого элемента Программ или любых материалов, переданных ему по Договору (в том числе, осуществлять передачу звукового сопровождения Канала </w:t>
      </w:r>
      <w:r>
        <w:rPr>
          <w:sz w:val="22"/>
          <w:szCs w:val="22"/>
        </w:rPr>
        <w:t xml:space="preserve">и (или) </w:t>
      </w:r>
      <w:r>
        <w:rPr>
          <w:color w:val="000000"/>
          <w:sz w:val="22"/>
          <w:szCs w:val="22"/>
        </w:rPr>
        <w:t xml:space="preserve">телеканалов, входящих в состав Пакетов Лицензиара, Программ полностью или частично по радио; распространять Канал </w:t>
      </w:r>
      <w:r>
        <w:rPr>
          <w:sz w:val="22"/>
          <w:szCs w:val="22"/>
        </w:rPr>
        <w:t>и (или)</w:t>
      </w:r>
      <w:r>
        <w:rPr>
          <w:color w:val="000000"/>
          <w:sz w:val="22"/>
          <w:szCs w:val="22"/>
        </w:rPr>
        <w:t xml:space="preserve"> телеканалы, входящие в состав Пакетов Лицензиара, или Программы по компьютерной сети Internet, либо иной сети (с использованием или без использования TCP/IP протокола), а равно использовать Канал </w:t>
      </w:r>
      <w:r>
        <w:rPr>
          <w:sz w:val="22"/>
          <w:szCs w:val="22"/>
        </w:rPr>
        <w:t>и (или)</w:t>
      </w:r>
      <w:r>
        <w:rPr>
          <w:color w:val="000000"/>
          <w:sz w:val="22"/>
          <w:szCs w:val="22"/>
        </w:rPr>
        <w:t xml:space="preserve"> телеканалы, входящие в состав Пакетов Лицензиара, любым другим способом, прямо не предусмотренным Договором).</w:t>
      </w:r>
    </w:p>
    <w:p w14:paraId="156C5FF1" w14:textId="77777777" w:rsidR="00457E36" w:rsidRDefault="00F4025F" w:rsidP="00F4025F">
      <w:pPr>
        <w:numPr>
          <w:ilvl w:val="1"/>
          <w:numId w:val="5"/>
        </w:numPr>
        <w:tabs>
          <w:tab w:val="num" w:pos="540"/>
        </w:tabs>
        <w:ind w:left="540" w:hanging="540"/>
        <w:jc w:val="both"/>
        <w:rPr>
          <w:color w:val="000000"/>
          <w:sz w:val="22"/>
          <w:szCs w:val="22"/>
        </w:rPr>
      </w:pPr>
      <w:r>
        <w:rPr>
          <w:color w:val="000000"/>
          <w:sz w:val="22"/>
          <w:szCs w:val="22"/>
        </w:rPr>
        <w:t xml:space="preserve">Лицензиат обязуется обеспечить распространение Каналов </w:t>
      </w:r>
      <w:r>
        <w:rPr>
          <w:sz w:val="22"/>
          <w:szCs w:val="22"/>
        </w:rPr>
        <w:t>и (или)</w:t>
      </w:r>
      <w:r>
        <w:rPr>
          <w:color w:val="000000"/>
          <w:sz w:val="22"/>
          <w:szCs w:val="22"/>
        </w:rPr>
        <w:t xml:space="preserve"> телеканалов, входящих в состав Пакетов Лицензиара, в реальном масштабе времени, без изменений и в полном объеме. Лицензиат обязуется не изменять, не модифицировать, не вносить поправки, дополнения, не искажать каким – либо образом Программы Каналов и, в частности, не закрывать логотип  (товарный знак или наименование Канала </w:t>
      </w:r>
      <w:r>
        <w:rPr>
          <w:sz w:val="22"/>
          <w:szCs w:val="22"/>
        </w:rPr>
        <w:t>и (или)</w:t>
      </w:r>
      <w:r>
        <w:rPr>
          <w:color w:val="000000"/>
          <w:sz w:val="22"/>
          <w:szCs w:val="22"/>
        </w:rPr>
        <w:t xml:space="preserve"> телеканала в составе Пакетов Лицензиара) и (или) титры на экране, не размещать в Программах какие-либо рекламные и (или) иные собственные материалы, и (или) логотип, товарные знаки, в том числе в виде «бегущей строки», в отсутствие договоренности с Лицензиаром, подтвержденной в письменной форме.</w:t>
      </w:r>
      <w:r w:rsidR="00457E36">
        <w:rPr>
          <w:color w:val="000000"/>
          <w:sz w:val="22"/>
          <w:szCs w:val="22"/>
        </w:rPr>
        <w:t xml:space="preserve"> </w:t>
      </w:r>
    </w:p>
    <w:p w14:paraId="79A94CFB" w14:textId="77777777" w:rsidR="00457E36" w:rsidRDefault="00457E36" w:rsidP="0042422B">
      <w:pPr>
        <w:ind w:left="540"/>
        <w:jc w:val="both"/>
        <w:rPr>
          <w:color w:val="000000"/>
          <w:sz w:val="22"/>
          <w:szCs w:val="22"/>
        </w:rPr>
      </w:pPr>
    </w:p>
    <w:p w14:paraId="6EFB2E5E" w14:textId="77777777" w:rsidR="00457E36" w:rsidRDefault="00457E36" w:rsidP="0042422B">
      <w:pPr>
        <w:numPr>
          <w:ilvl w:val="0"/>
          <w:numId w:val="5"/>
        </w:numPr>
        <w:jc w:val="center"/>
        <w:rPr>
          <w:b/>
          <w:color w:val="000000"/>
          <w:sz w:val="22"/>
          <w:szCs w:val="22"/>
        </w:rPr>
      </w:pPr>
      <w:r>
        <w:rPr>
          <w:b/>
          <w:color w:val="000000"/>
          <w:sz w:val="22"/>
          <w:szCs w:val="22"/>
        </w:rPr>
        <w:t>Права и обязанности Лицензиата</w:t>
      </w:r>
    </w:p>
    <w:p w14:paraId="352ECFA6" w14:textId="77777777" w:rsidR="00457E36" w:rsidRDefault="00457E36" w:rsidP="0042422B">
      <w:pPr>
        <w:jc w:val="center"/>
        <w:rPr>
          <w:b/>
          <w:color w:val="000000"/>
          <w:sz w:val="22"/>
          <w:szCs w:val="22"/>
        </w:rPr>
      </w:pPr>
    </w:p>
    <w:p w14:paraId="5FE0E4C0" w14:textId="77777777" w:rsidR="00F4025F" w:rsidRDefault="00F4025F" w:rsidP="00F4025F">
      <w:pPr>
        <w:numPr>
          <w:ilvl w:val="1"/>
          <w:numId w:val="5"/>
        </w:numPr>
        <w:ind w:left="540" w:hanging="540"/>
        <w:jc w:val="both"/>
        <w:rPr>
          <w:sz w:val="22"/>
          <w:szCs w:val="22"/>
        </w:rPr>
      </w:pPr>
      <w:r>
        <w:rPr>
          <w:sz w:val="22"/>
          <w:szCs w:val="22"/>
        </w:rPr>
        <w:t>Лицензиат осуществляет прием спутникового сигнала, несущего Канал и (или) телеканалы, входящие в состав Пакетов Лицензиара, его декодирование с использованием Карточек и сообщение Канала и (или) телеканалов, входящих в состав Пакетов Лицензиара, по Кабельным Сетям Абонентам.</w:t>
      </w:r>
    </w:p>
    <w:p w14:paraId="51B48499" w14:textId="77777777" w:rsidR="00987DC7" w:rsidRDefault="00F4025F" w:rsidP="00123E59">
      <w:pPr>
        <w:numPr>
          <w:ilvl w:val="1"/>
          <w:numId w:val="5"/>
        </w:numPr>
        <w:tabs>
          <w:tab w:val="num" w:pos="540"/>
        </w:tabs>
        <w:ind w:left="540" w:firstLine="27"/>
        <w:jc w:val="both"/>
        <w:rPr>
          <w:sz w:val="22"/>
          <w:szCs w:val="22"/>
        </w:rPr>
      </w:pPr>
      <w:r>
        <w:rPr>
          <w:sz w:val="22"/>
          <w:szCs w:val="22"/>
        </w:rPr>
        <w:t xml:space="preserve">Лицензиат получает у Лицензиара во временное пользование Карточки для декодирования спутникового сигнала (доступа к Каналу и (или) телеканалам, входящим в состав Пакетов Лицензиара), в количестве, необходимом для выполнения условий Договора. Карточки передаются Лицензиату после оплаты Лицензиатом услуг по обеспечению доступа к Каналу и (или) телеканалам, входящим в состав Пакета Лицензиара, в офисе Лицензиара по адресу: г. Москва, Варшавское шоссе, дом 125, строение 1, секция 10, при наличии доверенности на представителя Лицензиата. Лицензиат несет ответственность за сохранность и работоспособность Карточек до момента возврата Карточек Лицензиару. В целях приведения Карточек в рабочее состояние, Лицензиар осуществляет их активацию, за что с Лицензиата взимается плата за услуги по обеспечению доступа к Каналу и (или) телеканалам, входящим в состав Пакетов Лицензиара, в соответствии с условиями п. 5.1. Договора. </w:t>
      </w:r>
      <w:r w:rsidR="00987DC7">
        <w:rPr>
          <w:sz w:val="22"/>
          <w:szCs w:val="22"/>
        </w:rPr>
        <w:t xml:space="preserve"> </w:t>
      </w:r>
    </w:p>
    <w:p w14:paraId="154FBC2C" w14:textId="2ACA2DD5" w:rsidR="00987DC7" w:rsidRDefault="009E7AFC" w:rsidP="00123E59">
      <w:pPr>
        <w:tabs>
          <w:tab w:val="num" w:pos="540"/>
        </w:tabs>
        <w:ind w:left="567"/>
        <w:jc w:val="both"/>
        <w:rPr>
          <w:sz w:val="22"/>
          <w:szCs w:val="22"/>
        </w:rPr>
      </w:pPr>
      <w:r>
        <w:rPr>
          <w:sz w:val="22"/>
          <w:szCs w:val="22"/>
        </w:rPr>
        <w:t>Лицензиат вправе использовать Карточки №</w:t>
      </w:r>
      <w:r w:rsidR="002C3C17">
        <w:rPr>
          <w:sz w:val="22"/>
          <w:szCs w:val="22"/>
        </w:rPr>
        <w:t>(</w:t>
      </w:r>
      <w:r>
        <w:rPr>
          <w:sz w:val="22"/>
          <w:szCs w:val="22"/>
        </w:rPr>
        <w:t>№</w:t>
      </w:r>
      <w:r w:rsidR="002C3C17">
        <w:rPr>
          <w:sz w:val="22"/>
          <w:szCs w:val="22"/>
        </w:rPr>
        <w:t xml:space="preserve">) </w:t>
      </w:r>
      <w:r w:rsidR="00123E59">
        <w:t>032502775136, 032502775128, 032502775144</w:t>
      </w:r>
      <w:r>
        <w:rPr>
          <w:sz w:val="22"/>
          <w:szCs w:val="22"/>
        </w:rPr>
        <w:t xml:space="preserve">, </w:t>
      </w:r>
      <w:r w:rsidR="00987DC7">
        <w:rPr>
          <w:sz w:val="22"/>
          <w:szCs w:val="22"/>
        </w:rPr>
        <w:t>полученные во временное пользование по договор</w:t>
      </w:r>
      <w:r w:rsidR="002C3C17">
        <w:rPr>
          <w:sz w:val="22"/>
          <w:szCs w:val="22"/>
        </w:rPr>
        <w:t xml:space="preserve">ам </w:t>
      </w:r>
      <w:r w:rsidR="00987DC7">
        <w:rPr>
          <w:sz w:val="22"/>
          <w:szCs w:val="22"/>
        </w:rPr>
        <w:t>№</w:t>
      </w:r>
      <w:r w:rsidR="002C3C17">
        <w:rPr>
          <w:sz w:val="22"/>
          <w:szCs w:val="22"/>
        </w:rPr>
        <w:t>(№)</w:t>
      </w:r>
      <w:r w:rsidR="00987DC7">
        <w:rPr>
          <w:sz w:val="22"/>
          <w:szCs w:val="22"/>
        </w:rPr>
        <w:t>_</w:t>
      </w:r>
      <w:r w:rsidR="00123E59" w:rsidRPr="00123E59">
        <w:rPr>
          <w:sz w:val="22"/>
          <w:szCs w:val="22"/>
        </w:rPr>
        <w:t>№255/6-09 от 30.12.2009г.</w:t>
      </w:r>
      <w:r w:rsidR="00123E59">
        <w:rPr>
          <w:sz w:val="22"/>
          <w:szCs w:val="22"/>
        </w:rPr>
        <w:t>;</w:t>
      </w:r>
      <w:r w:rsidR="00123E59" w:rsidRPr="00123E59">
        <w:t xml:space="preserve"> </w:t>
      </w:r>
      <w:r w:rsidR="00123E59" w:rsidRPr="00123E59">
        <w:rPr>
          <w:sz w:val="22"/>
          <w:szCs w:val="22"/>
        </w:rPr>
        <w:t>№255/07-09 от 30.12.2009г.</w:t>
      </w:r>
      <w:r w:rsidR="00123E59">
        <w:rPr>
          <w:sz w:val="22"/>
          <w:szCs w:val="22"/>
        </w:rPr>
        <w:t>; №</w:t>
      </w:r>
      <w:r w:rsidR="00123E59" w:rsidRPr="00123E59">
        <w:rPr>
          <w:sz w:val="22"/>
          <w:szCs w:val="22"/>
        </w:rPr>
        <w:t>255/5-09 от 30.12.2009г.</w:t>
      </w:r>
      <w:r w:rsidR="00847136">
        <w:rPr>
          <w:sz w:val="22"/>
          <w:szCs w:val="22"/>
        </w:rPr>
        <w:t>, для получения доступа к Каналу и (или) телеканалам, в</w:t>
      </w:r>
      <w:r w:rsidR="001A530E">
        <w:rPr>
          <w:sz w:val="22"/>
          <w:szCs w:val="22"/>
        </w:rPr>
        <w:t>ходящим в состав Пакетов</w:t>
      </w:r>
      <w:r w:rsidR="00847136">
        <w:rPr>
          <w:sz w:val="22"/>
          <w:szCs w:val="22"/>
        </w:rPr>
        <w:t xml:space="preserve"> Лицензиара.</w:t>
      </w:r>
      <w:r w:rsidR="00987DC7">
        <w:rPr>
          <w:sz w:val="22"/>
          <w:szCs w:val="22"/>
        </w:rPr>
        <w:t xml:space="preserve"> </w:t>
      </w:r>
    </w:p>
    <w:p w14:paraId="2EF2AE9D" w14:textId="77777777" w:rsidR="00457E36" w:rsidRPr="00987DC7" w:rsidRDefault="00457E36" w:rsidP="00123E59">
      <w:pPr>
        <w:tabs>
          <w:tab w:val="num" w:pos="540"/>
        </w:tabs>
        <w:ind w:left="540" w:firstLine="27"/>
        <w:jc w:val="both"/>
        <w:rPr>
          <w:sz w:val="22"/>
          <w:szCs w:val="22"/>
        </w:rPr>
      </w:pPr>
      <w:r w:rsidRPr="00987DC7">
        <w:rPr>
          <w:sz w:val="22"/>
          <w:szCs w:val="22"/>
        </w:rPr>
        <w:t xml:space="preserve">По окончании срока действия Договора или при его досрочном расторжении Лицензиат обязуется вернуть Карточки Лицензиару в течение 10 (десяти) рабочих дней с момента расторжения Договора или окончания срока его действия. </w:t>
      </w:r>
    </w:p>
    <w:p w14:paraId="2F219394" w14:textId="77777777" w:rsidR="00F4025F" w:rsidRDefault="00F4025F" w:rsidP="00F4025F">
      <w:pPr>
        <w:numPr>
          <w:ilvl w:val="1"/>
          <w:numId w:val="5"/>
        </w:numPr>
        <w:ind w:left="540" w:hanging="540"/>
        <w:jc w:val="both"/>
        <w:rPr>
          <w:sz w:val="22"/>
          <w:szCs w:val="22"/>
        </w:rPr>
      </w:pPr>
      <w:r>
        <w:rPr>
          <w:sz w:val="22"/>
          <w:szCs w:val="22"/>
        </w:rPr>
        <w:t>Лицензиат обязуется ретранслировать Каналы и (или) телеканалы, входящие в состав Пакетов Лицензиара, по Кабельным сетям только для Абонентов.</w:t>
      </w:r>
    </w:p>
    <w:p w14:paraId="362766BD" w14:textId="77777777" w:rsidR="00F4025F" w:rsidRDefault="00F4025F" w:rsidP="00F4025F">
      <w:pPr>
        <w:numPr>
          <w:ilvl w:val="1"/>
          <w:numId w:val="5"/>
        </w:numPr>
        <w:ind w:left="540" w:hanging="540"/>
        <w:jc w:val="both"/>
        <w:rPr>
          <w:sz w:val="22"/>
          <w:szCs w:val="22"/>
        </w:rPr>
      </w:pPr>
      <w:r>
        <w:rPr>
          <w:sz w:val="22"/>
          <w:szCs w:val="22"/>
        </w:rPr>
        <w:t xml:space="preserve">Лицензиат обязуется использовать в формате </w:t>
      </w:r>
      <w:r>
        <w:rPr>
          <w:sz w:val="22"/>
          <w:szCs w:val="22"/>
          <w:lang w:val="en-US"/>
        </w:rPr>
        <w:t>HD</w:t>
      </w:r>
      <w:r w:rsidRPr="00366C32">
        <w:rPr>
          <w:sz w:val="22"/>
          <w:szCs w:val="22"/>
        </w:rPr>
        <w:t xml:space="preserve"> </w:t>
      </w:r>
      <w:r>
        <w:rPr>
          <w:sz w:val="22"/>
          <w:szCs w:val="22"/>
        </w:rPr>
        <w:t>только те Каналы и (или) телеканалы, входящие в состав Пакетов Лицензиара, в отношении которых такое право предусмотрено в Приложении №2 к Договору.</w:t>
      </w:r>
    </w:p>
    <w:p w14:paraId="209D2F90" w14:textId="77777777" w:rsidR="00F4025F" w:rsidRDefault="00F4025F" w:rsidP="00F4025F">
      <w:pPr>
        <w:numPr>
          <w:ilvl w:val="1"/>
          <w:numId w:val="5"/>
        </w:numPr>
        <w:ind w:left="540" w:hanging="540"/>
        <w:jc w:val="both"/>
        <w:rPr>
          <w:sz w:val="22"/>
          <w:szCs w:val="22"/>
        </w:rPr>
      </w:pPr>
      <w:r>
        <w:rPr>
          <w:sz w:val="22"/>
          <w:szCs w:val="22"/>
        </w:rPr>
        <w:t>Лицензиат обязуется уплачивать Лицензиару Лицензионное вознаграждение в порядке и в сроки, установленные Статьей 5 и Приложением №2 к Договору.</w:t>
      </w:r>
    </w:p>
    <w:p w14:paraId="4936650E" w14:textId="77777777" w:rsidR="00F4025F" w:rsidRDefault="00F4025F" w:rsidP="00F4025F">
      <w:pPr>
        <w:numPr>
          <w:ilvl w:val="1"/>
          <w:numId w:val="5"/>
        </w:numPr>
        <w:ind w:left="540" w:hanging="540"/>
        <w:jc w:val="both"/>
        <w:rPr>
          <w:sz w:val="22"/>
          <w:szCs w:val="22"/>
        </w:rPr>
      </w:pPr>
      <w:r>
        <w:rPr>
          <w:sz w:val="22"/>
          <w:szCs w:val="22"/>
        </w:rPr>
        <w:t>Если Лицензиату станет известно о каком-либо нарушении третьей стороной авторских или смежных прав Лицензиара, он незамедлительно уведомит об этом Лицензиара, указав обстоятельства такого нарушения, о которых Лицензиату будет известно на тот момент, и примет все необходимые и возможные в данных условиях меры для его прекращения по согласовании с Лицензиаром.</w:t>
      </w:r>
    </w:p>
    <w:p w14:paraId="46CF9756" w14:textId="77777777" w:rsidR="00F4025F" w:rsidRDefault="00F4025F" w:rsidP="00F4025F">
      <w:pPr>
        <w:numPr>
          <w:ilvl w:val="1"/>
          <w:numId w:val="5"/>
        </w:numPr>
        <w:ind w:left="540" w:hanging="540"/>
        <w:jc w:val="both"/>
        <w:rPr>
          <w:sz w:val="22"/>
          <w:szCs w:val="22"/>
        </w:rPr>
      </w:pPr>
      <w:r>
        <w:rPr>
          <w:sz w:val="22"/>
          <w:szCs w:val="22"/>
        </w:rPr>
        <w:t xml:space="preserve">Лицензиат имеет право на размещение в местных печатных средствах массовой информации программы передач Канала и (или) телеканалов, входящих в состав Пакетов Лицензиара, предоставленной Лицензиаром в соответствии с п. 4.1. Договора. При этом Лицензиар вправе в любой момент запросить у Лицензиата такие опубликованные материалы, а Лицензиат обязан их незамедлительно предоставить. </w:t>
      </w:r>
    </w:p>
    <w:p w14:paraId="24EDA280" w14:textId="77777777" w:rsidR="00F4025F" w:rsidRDefault="00F4025F" w:rsidP="00F4025F">
      <w:pPr>
        <w:numPr>
          <w:ilvl w:val="1"/>
          <w:numId w:val="5"/>
        </w:numPr>
        <w:ind w:left="540" w:hanging="540"/>
        <w:jc w:val="both"/>
        <w:rPr>
          <w:color w:val="000000"/>
          <w:sz w:val="22"/>
          <w:szCs w:val="22"/>
        </w:rPr>
      </w:pPr>
      <w:r>
        <w:rPr>
          <w:sz w:val="22"/>
          <w:szCs w:val="22"/>
        </w:rPr>
        <w:t>Лицензиат обязуется ретранслировать Канал и (или) телеканалы, входящие в состав Пакетов Лицензиара, под соответствующим</w:t>
      </w:r>
      <w:r>
        <w:rPr>
          <w:color w:val="000000"/>
          <w:sz w:val="22"/>
          <w:szCs w:val="22"/>
        </w:rPr>
        <w:t xml:space="preserve"> логотипом (товарным знаком), непрерывно показываемом на экране во время трансляции Канала и (или) телеканалов,</w:t>
      </w:r>
      <w:r>
        <w:rPr>
          <w:sz w:val="22"/>
          <w:szCs w:val="22"/>
        </w:rPr>
        <w:t xml:space="preserve"> входящих в состав Пакетов Лицензиара,</w:t>
      </w:r>
    </w:p>
    <w:p w14:paraId="4B7FBD53" w14:textId="77777777" w:rsidR="00457E36" w:rsidRDefault="00F4025F" w:rsidP="00F4025F">
      <w:pPr>
        <w:numPr>
          <w:ilvl w:val="1"/>
          <w:numId w:val="5"/>
        </w:numPr>
        <w:tabs>
          <w:tab w:val="num" w:pos="540"/>
        </w:tabs>
        <w:ind w:left="540" w:hanging="540"/>
        <w:jc w:val="both"/>
        <w:rPr>
          <w:sz w:val="22"/>
          <w:szCs w:val="22"/>
        </w:rPr>
      </w:pPr>
      <w:r>
        <w:rPr>
          <w:color w:val="000000"/>
          <w:sz w:val="22"/>
          <w:szCs w:val="22"/>
        </w:rPr>
        <w:t xml:space="preserve">Лицензиат обязуется вести в течение срока действия Договора и сохранять в течение 12 (Двенадцати) месяцев после истечения срока его действия полный учет и фиксацию всех данных и сведений, </w:t>
      </w:r>
      <w:r>
        <w:rPr>
          <w:color w:val="000000"/>
          <w:sz w:val="22"/>
          <w:szCs w:val="22"/>
        </w:rPr>
        <w:lastRenderedPageBreak/>
        <w:t xml:space="preserve">касающихся использования Лицензиатом Канала и (или) </w:t>
      </w:r>
      <w:r>
        <w:rPr>
          <w:sz w:val="22"/>
          <w:szCs w:val="22"/>
        </w:rPr>
        <w:t>телеканалов, входящих в состав</w:t>
      </w:r>
      <w:r>
        <w:rPr>
          <w:color w:val="000000"/>
          <w:sz w:val="22"/>
          <w:szCs w:val="22"/>
        </w:rPr>
        <w:t xml:space="preserve"> Пакетов Лицензиара (включая, без ограничений, данные биллинговой системы о пакетировании, тарификации и Среднем количестве Абонентов, предоставляемые Лицензиатом Лицензиару в составе Отчетов, предусмотренных </w:t>
      </w:r>
      <w:r w:rsidRPr="009F4007">
        <w:rPr>
          <w:color w:val="000000"/>
          <w:sz w:val="22"/>
          <w:szCs w:val="22"/>
        </w:rPr>
        <w:t xml:space="preserve">Договором; данные бухгалтерского,  налогового, статистического учета по всем платежам, причитающимся или произведенным в пользу налоговых органов или иных третьих сторон в связи с использованием Канала и (или) </w:t>
      </w:r>
      <w:r w:rsidRPr="009F4007">
        <w:rPr>
          <w:sz w:val="22"/>
          <w:szCs w:val="22"/>
        </w:rPr>
        <w:t>телеканалов, входящих в состав</w:t>
      </w:r>
      <w:r w:rsidRPr="009F4007">
        <w:rPr>
          <w:color w:val="000000"/>
          <w:sz w:val="22"/>
          <w:szCs w:val="22"/>
        </w:rPr>
        <w:t xml:space="preserve"> Пакетов Лицензиара, при оказании Абонентам услуг связи для целей кабельного телевизионного вещания; </w:t>
      </w:r>
      <w:r w:rsidRPr="009F4007">
        <w:rPr>
          <w:sz w:val="22"/>
          <w:szCs w:val="22"/>
        </w:rPr>
        <w:t xml:space="preserve">полные и достоверные записи по общему количеству Абонентов в течение срока действия Договора). Лицензиат обязуется предоставить любые из указанных документов и (или) сведений Лицензиару в течение 15 (пятнадцати) рабочих дней с момента получения соответствующего запроса Лицензиара. </w:t>
      </w:r>
      <w:r w:rsidR="00457E36">
        <w:rPr>
          <w:sz w:val="22"/>
          <w:szCs w:val="22"/>
        </w:rPr>
        <w:t xml:space="preserve"> </w:t>
      </w:r>
    </w:p>
    <w:p w14:paraId="7E8EF529" w14:textId="77777777" w:rsidR="001A530E" w:rsidRDefault="001A530E" w:rsidP="001A530E">
      <w:pPr>
        <w:tabs>
          <w:tab w:val="num" w:pos="720"/>
        </w:tabs>
        <w:ind w:left="540"/>
        <w:jc w:val="both"/>
        <w:rPr>
          <w:sz w:val="22"/>
          <w:szCs w:val="22"/>
        </w:rPr>
      </w:pPr>
    </w:p>
    <w:p w14:paraId="4D602832" w14:textId="77777777" w:rsidR="00457E36" w:rsidRDefault="00457E36" w:rsidP="0042422B">
      <w:pPr>
        <w:numPr>
          <w:ilvl w:val="0"/>
          <w:numId w:val="5"/>
        </w:numPr>
        <w:jc w:val="center"/>
        <w:rPr>
          <w:b/>
          <w:color w:val="000000"/>
          <w:sz w:val="22"/>
          <w:szCs w:val="22"/>
        </w:rPr>
      </w:pPr>
      <w:r>
        <w:rPr>
          <w:b/>
          <w:color w:val="000000"/>
          <w:sz w:val="22"/>
          <w:szCs w:val="22"/>
        </w:rPr>
        <w:t>Права и обязанности Лицензиара</w:t>
      </w:r>
    </w:p>
    <w:p w14:paraId="7CF2DB34" w14:textId="77777777" w:rsidR="00457E36" w:rsidRDefault="00457E36" w:rsidP="0042422B">
      <w:pPr>
        <w:ind w:left="360"/>
        <w:rPr>
          <w:b/>
          <w:color w:val="000000"/>
          <w:sz w:val="22"/>
          <w:szCs w:val="22"/>
        </w:rPr>
      </w:pPr>
    </w:p>
    <w:p w14:paraId="0BD06051" w14:textId="075A1491" w:rsidR="001A530E" w:rsidRDefault="001A530E" w:rsidP="001A530E">
      <w:pPr>
        <w:numPr>
          <w:ilvl w:val="1"/>
          <w:numId w:val="5"/>
        </w:numPr>
        <w:ind w:left="540" w:hanging="540"/>
        <w:jc w:val="both"/>
        <w:rPr>
          <w:color w:val="000000"/>
          <w:sz w:val="22"/>
          <w:szCs w:val="22"/>
        </w:rPr>
      </w:pPr>
      <w:r>
        <w:rPr>
          <w:color w:val="000000"/>
          <w:sz w:val="22"/>
          <w:szCs w:val="22"/>
        </w:rPr>
        <w:t xml:space="preserve">Лицензиар осуществляет вещание Каналов и (или) </w:t>
      </w:r>
      <w:r>
        <w:rPr>
          <w:sz w:val="22"/>
          <w:szCs w:val="22"/>
        </w:rPr>
        <w:t>телеканалов, входящих в состав</w:t>
      </w:r>
      <w:r>
        <w:rPr>
          <w:color w:val="000000"/>
          <w:sz w:val="22"/>
          <w:szCs w:val="22"/>
        </w:rPr>
        <w:t xml:space="preserve"> Пакетов Лицензиара, в объеме, предусмотренном программами передач Каналов и (или) телеканалов, входящих в состав Пакетов Лицензиара. Лицензиар обязуется по запросу Лицензиата предоставлять последнему программу передач путем направления ее по адресу электронной почты Лицензиата: </w:t>
      </w:r>
      <w:r w:rsidR="00B25C3F">
        <w:rPr>
          <w:color w:val="000000"/>
          <w:sz w:val="22"/>
          <w:szCs w:val="22"/>
          <w:lang w:val="en-US"/>
        </w:rPr>
        <w:t>tv</w:t>
      </w:r>
      <w:r w:rsidR="00B25C3F" w:rsidRPr="007246B4">
        <w:rPr>
          <w:color w:val="000000"/>
          <w:sz w:val="22"/>
          <w:szCs w:val="22"/>
        </w:rPr>
        <w:t>@</w:t>
      </w:r>
      <w:r w:rsidR="00B25C3F">
        <w:rPr>
          <w:color w:val="000000"/>
          <w:sz w:val="22"/>
          <w:szCs w:val="22"/>
          <w:lang w:val="en-US"/>
        </w:rPr>
        <w:t>bashtel</w:t>
      </w:r>
      <w:r w:rsidR="00B25C3F" w:rsidRPr="007246B4">
        <w:rPr>
          <w:color w:val="000000"/>
          <w:sz w:val="22"/>
          <w:szCs w:val="22"/>
        </w:rPr>
        <w:t>.</w:t>
      </w:r>
      <w:r w:rsidR="00B25C3F">
        <w:rPr>
          <w:color w:val="000000"/>
          <w:sz w:val="22"/>
          <w:szCs w:val="22"/>
          <w:lang w:val="en-US"/>
        </w:rPr>
        <w:t>ru</w:t>
      </w:r>
      <w:r>
        <w:rPr>
          <w:color w:val="000000"/>
          <w:sz w:val="22"/>
          <w:szCs w:val="22"/>
        </w:rPr>
        <w:t>. При этом Лицензиар вправе исключать и (или) заменять те или иные Программы, предварительно информируя об этом Лицензиата не менее чем за 24 (двадцать четыре) часа до дня передачи их в эфир.</w:t>
      </w:r>
    </w:p>
    <w:p w14:paraId="540BB1CE" w14:textId="77777777" w:rsidR="001A530E" w:rsidRDefault="001A530E" w:rsidP="001A530E">
      <w:pPr>
        <w:numPr>
          <w:ilvl w:val="1"/>
          <w:numId w:val="5"/>
        </w:numPr>
        <w:ind w:left="540" w:hanging="540"/>
        <w:jc w:val="both"/>
        <w:rPr>
          <w:color w:val="000000"/>
          <w:sz w:val="22"/>
          <w:szCs w:val="22"/>
        </w:rPr>
      </w:pPr>
      <w:r>
        <w:rPr>
          <w:color w:val="000000"/>
          <w:sz w:val="22"/>
          <w:szCs w:val="22"/>
        </w:rPr>
        <w:t xml:space="preserve">Лицензиар обязуется осуществлять вещание Каналов и (или) </w:t>
      </w:r>
      <w:r>
        <w:rPr>
          <w:sz w:val="22"/>
          <w:szCs w:val="22"/>
        </w:rPr>
        <w:t>телеканалов, входящих в состав</w:t>
      </w:r>
      <w:r>
        <w:rPr>
          <w:color w:val="000000"/>
          <w:sz w:val="22"/>
          <w:szCs w:val="22"/>
        </w:rPr>
        <w:t xml:space="preserve"> Пакетов Лицензиара, качественно и без искажений.</w:t>
      </w:r>
    </w:p>
    <w:p w14:paraId="5FB11662" w14:textId="77777777" w:rsidR="001A530E" w:rsidRDefault="001A530E" w:rsidP="001A530E">
      <w:pPr>
        <w:numPr>
          <w:ilvl w:val="1"/>
          <w:numId w:val="5"/>
        </w:numPr>
        <w:ind w:left="540" w:hanging="540"/>
        <w:jc w:val="both"/>
        <w:rPr>
          <w:color w:val="000000"/>
          <w:sz w:val="22"/>
          <w:szCs w:val="22"/>
        </w:rPr>
      </w:pPr>
      <w:r>
        <w:rPr>
          <w:color w:val="000000"/>
          <w:sz w:val="22"/>
          <w:szCs w:val="22"/>
        </w:rPr>
        <w:t>Лицензиар вправе прерывать трансляцию Каналов и (или) телеканалов, входящих в состав Пакетов Лицензиара, в экстренных ситуациях, незамедлительно информируя об этом Лицензиата, а также для проведения профилактических работ.</w:t>
      </w:r>
    </w:p>
    <w:p w14:paraId="27B492AE" w14:textId="03B8A10F" w:rsidR="001A530E" w:rsidRDefault="001A530E" w:rsidP="001A530E">
      <w:pPr>
        <w:numPr>
          <w:ilvl w:val="1"/>
          <w:numId w:val="5"/>
        </w:numPr>
        <w:ind w:left="540" w:hanging="540"/>
        <w:jc w:val="both"/>
        <w:rPr>
          <w:color w:val="000000"/>
          <w:sz w:val="22"/>
          <w:szCs w:val="22"/>
        </w:rPr>
      </w:pPr>
      <w:r>
        <w:rPr>
          <w:color w:val="000000"/>
          <w:sz w:val="22"/>
          <w:szCs w:val="22"/>
        </w:rPr>
        <w:t xml:space="preserve">В течение всего срока действия Договора, а также в течение 12 (двенадцати) месяцев после истечения срока действия Договора Лицензиар вправе запросить у Лицензиата сведения, включая сведения из биллинговой системы, электронных баз данных и иных компьютерных программ, используемых Лицензиатом для целей учета и хранения сведений об Абонентах, и документы, предусмотренные п. </w:t>
      </w:r>
      <w:r>
        <w:rPr>
          <w:sz w:val="22"/>
          <w:szCs w:val="22"/>
        </w:rPr>
        <w:t>3.9.</w:t>
      </w:r>
      <w:r>
        <w:rPr>
          <w:color w:val="FF0000"/>
          <w:sz w:val="22"/>
          <w:szCs w:val="22"/>
        </w:rPr>
        <w:t xml:space="preserve"> </w:t>
      </w:r>
      <w:r>
        <w:rPr>
          <w:color w:val="000000"/>
          <w:sz w:val="22"/>
          <w:szCs w:val="22"/>
        </w:rPr>
        <w:t>Договора, в т.ч. первичные учетные документы Лицензиата, При согласии Лицензиара Лицензиат может предоставить копии указанных документов, заверенные Лицензиатом надлежащим образом. В случае непредставления Лицензиатом по запросу Лицензиара указанных документов и (или) сведений, в сроки, указанные в запросе, Лицензиар имеет право приостановить исполнение своих обязательств по Договору и блокировать Карточки (доступ к сигналу) до момента получения документов и (или) сведений.</w:t>
      </w:r>
    </w:p>
    <w:p w14:paraId="556BF853" w14:textId="06F43042" w:rsidR="00046169" w:rsidRDefault="001A530E" w:rsidP="00046169">
      <w:pPr>
        <w:numPr>
          <w:ilvl w:val="1"/>
          <w:numId w:val="5"/>
        </w:numPr>
        <w:ind w:left="540" w:hanging="540"/>
        <w:jc w:val="both"/>
        <w:rPr>
          <w:sz w:val="22"/>
          <w:szCs w:val="22"/>
        </w:rPr>
      </w:pPr>
      <w:r>
        <w:rPr>
          <w:sz w:val="22"/>
          <w:szCs w:val="22"/>
        </w:rPr>
        <w:t xml:space="preserve">Лицензиар имеет право не более 2 (двух) раз в год в течение срока действия Договора проводить аудит документов Лицензиата, имеющих отношение к распространению Каналов и (или) телеканалов, входящих в состав Пакетов Лицензиара, на Территории, в том числе (включая, но не ограничиваясь) документов, указанных в п. 3.9. Договора. Лицензиар уведомляет Лицензиата о предстоящем аудите не менее чем за 10 (десять) календарных дней. Аудит проводится в офисе Лицензиата. Лицензиат обязуется обеспечить Лицензиару необходимые и достаточные условия для проведения аудита, в частности, но не ограничиваясь: осуществлять содействие для своевременного и полного проведения аудита, предоставлять по запросу представителей Лицензиара информацию, документы (в т.ч. копии таких документов по запросу представителя Лицензиара), исчерпывающие разъяснения и подтверждения в устной и письменной формах, а равно не препятствовать в проведении аудита. </w:t>
      </w:r>
    </w:p>
    <w:p w14:paraId="2A225D33" w14:textId="77777777" w:rsidR="00457E36" w:rsidRPr="00046169" w:rsidRDefault="001A530E" w:rsidP="00046169">
      <w:pPr>
        <w:numPr>
          <w:ilvl w:val="1"/>
          <w:numId w:val="5"/>
        </w:numPr>
        <w:ind w:left="540" w:hanging="540"/>
        <w:jc w:val="both"/>
        <w:rPr>
          <w:sz w:val="22"/>
          <w:szCs w:val="22"/>
        </w:rPr>
      </w:pPr>
      <w:r w:rsidRPr="00046169">
        <w:rPr>
          <w:sz w:val="22"/>
          <w:szCs w:val="22"/>
        </w:rPr>
        <w:t>Лицензиар имеет право приостановить исполнение своих обязательств по Договору путем блокировки Карточек в случае отказа Лицензиата от предоставления необходимых для аудита документов и (или) создания Лицензиатом препятствий для проведения аудита, а равно, если по итогам проведенного аудита будет выявлено, что фактическое количество Абонентов Лицензиата отличается в большую сторону от количества, указываемого Лицензиатом в отчетах, договоре и иных документах. В таком случае Лицензиар производит перерасчет размера Лицензионных платежей за те периоды, в которых заявленное количество Абонентов отличалось от фактического, и выставляет Лицензиату счет на доплату лицензионной платы. Также Лицензиар вправе предъявить Лицензиату письменное требование о выплате неустойки в размере 0,2% от недополученной суммы Лицензионной платы за каждый день просрочки. Выплата недополученного Лицензионного вознаграждения и неустойки осуществляется Лицензиатом путем перечисления соответствующей суммы на расчетный счет Лицензиара в течение 10 (десяти) рабочих дней с момента получения письменного требования, если иной срок не установлен соглашением Сторон. Выплата неустойки не освобождает Лицензиата от исполнения обязательства по уплате Лицензиару Лицензионного вознаграждения в полном объеме. Приостановление исполнения Лицензиаром обязательств, предусмотренное настоящим пунктом, действует до момента перечисления Лицензиатом недополученной суммы Лицензионного платежа и начисленной неустойки.</w:t>
      </w:r>
    </w:p>
    <w:p w14:paraId="035E273A" w14:textId="77777777" w:rsidR="001A530E" w:rsidRDefault="001A530E" w:rsidP="001A530E">
      <w:pPr>
        <w:tabs>
          <w:tab w:val="num" w:pos="1788"/>
        </w:tabs>
        <w:ind w:left="540"/>
        <w:jc w:val="both"/>
        <w:rPr>
          <w:sz w:val="22"/>
          <w:szCs w:val="22"/>
        </w:rPr>
      </w:pPr>
    </w:p>
    <w:p w14:paraId="60EC0BF3" w14:textId="77777777" w:rsidR="007246B4" w:rsidRDefault="007246B4" w:rsidP="001A530E">
      <w:pPr>
        <w:tabs>
          <w:tab w:val="num" w:pos="1788"/>
        </w:tabs>
        <w:ind w:left="540"/>
        <w:jc w:val="both"/>
        <w:rPr>
          <w:sz w:val="22"/>
          <w:szCs w:val="22"/>
        </w:rPr>
      </w:pPr>
    </w:p>
    <w:p w14:paraId="4E138A4D" w14:textId="77777777" w:rsidR="00457E36" w:rsidRDefault="00457E36" w:rsidP="0042422B">
      <w:pPr>
        <w:numPr>
          <w:ilvl w:val="0"/>
          <w:numId w:val="5"/>
        </w:numPr>
        <w:jc w:val="center"/>
        <w:rPr>
          <w:b/>
          <w:color w:val="000000"/>
          <w:sz w:val="22"/>
          <w:szCs w:val="22"/>
        </w:rPr>
      </w:pPr>
      <w:r>
        <w:rPr>
          <w:b/>
          <w:color w:val="000000"/>
          <w:sz w:val="22"/>
          <w:szCs w:val="22"/>
        </w:rPr>
        <w:t>Финансовые условия и порядок расчетов</w:t>
      </w:r>
    </w:p>
    <w:p w14:paraId="5EAD8895" w14:textId="77777777" w:rsidR="00457E36" w:rsidRDefault="00457E36" w:rsidP="0042422B">
      <w:pPr>
        <w:ind w:left="360"/>
        <w:rPr>
          <w:b/>
          <w:color w:val="000000"/>
          <w:sz w:val="22"/>
          <w:szCs w:val="22"/>
        </w:rPr>
      </w:pPr>
    </w:p>
    <w:p w14:paraId="425DA973" w14:textId="48F8C70E" w:rsidR="001A530E" w:rsidRDefault="001A530E" w:rsidP="001A530E">
      <w:pPr>
        <w:numPr>
          <w:ilvl w:val="1"/>
          <w:numId w:val="5"/>
        </w:numPr>
        <w:ind w:left="540" w:hanging="540"/>
        <w:jc w:val="both"/>
        <w:rPr>
          <w:sz w:val="22"/>
          <w:szCs w:val="22"/>
        </w:rPr>
      </w:pPr>
      <w:r>
        <w:rPr>
          <w:color w:val="000000"/>
          <w:sz w:val="22"/>
          <w:szCs w:val="22"/>
        </w:rPr>
        <w:t xml:space="preserve">Стоимость услуг по обеспечению доступа Лицензиата к Каналу и (или) телеканалам, входящим в состав Пакетов Лицензиара (п. 3.2. Договора), определяется из расчета 2 </w:t>
      </w:r>
      <w:r w:rsidRPr="00192278">
        <w:rPr>
          <w:color w:val="000000"/>
          <w:sz w:val="22"/>
          <w:szCs w:val="22"/>
        </w:rPr>
        <w:t>40</w:t>
      </w:r>
      <w:r>
        <w:rPr>
          <w:color w:val="000000"/>
          <w:sz w:val="22"/>
          <w:szCs w:val="22"/>
        </w:rPr>
        <w:t>0</w:t>
      </w:r>
      <w:r w:rsidRPr="00192278">
        <w:rPr>
          <w:color w:val="000000"/>
          <w:sz w:val="22"/>
          <w:szCs w:val="22"/>
        </w:rPr>
        <w:t>,00 (</w:t>
      </w:r>
      <w:r>
        <w:rPr>
          <w:color w:val="000000"/>
          <w:sz w:val="22"/>
          <w:szCs w:val="22"/>
        </w:rPr>
        <w:t>Две тысячи четыреста</w:t>
      </w:r>
      <w:r w:rsidRPr="00192278">
        <w:rPr>
          <w:color w:val="000000"/>
          <w:sz w:val="22"/>
          <w:szCs w:val="22"/>
        </w:rPr>
        <w:t xml:space="preserve"> и 00/100) рублей, включая НДС 18%, за активацию одной Карточки. Оплата стоимости услуг Лицензиара по</w:t>
      </w:r>
      <w:r>
        <w:rPr>
          <w:color w:val="000000"/>
          <w:sz w:val="22"/>
          <w:szCs w:val="22"/>
        </w:rPr>
        <w:t xml:space="preserve"> обеспечению доступа к Каналу и (</w:t>
      </w:r>
      <w:r w:rsidRPr="00192278">
        <w:rPr>
          <w:color w:val="000000"/>
          <w:sz w:val="22"/>
          <w:szCs w:val="22"/>
        </w:rPr>
        <w:t>или</w:t>
      </w:r>
      <w:r>
        <w:rPr>
          <w:color w:val="000000"/>
          <w:sz w:val="22"/>
          <w:szCs w:val="22"/>
        </w:rPr>
        <w:t>)</w:t>
      </w:r>
      <w:r w:rsidRPr="00192278">
        <w:rPr>
          <w:color w:val="000000"/>
          <w:sz w:val="22"/>
          <w:szCs w:val="22"/>
        </w:rPr>
        <w:t xml:space="preserve"> телеканалам, входящим в</w:t>
      </w:r>
      <w:r>
        <w:rPr>
          <w:color w:val="000000"/>
          <w:sz w:val="22"/>
          <w:szCs w:val="22"/>
        </w:rPr>
        <w:t xml:space="preserve"> состав Пакетов Лицензиара, осуществляется на основании счета, выставляемого Лицензиаром Лицензиату. Лицензиат оплачивает Лицензиару стоимость услуг по обеспечению доступа к Каналу и (или) телеканалам, входящим в состав Пакетов Лицензиара,  в течение </w:t>
      </w:r>
      <w:r w:rsidR="004B6885">
        <w:rPr>
          <w:color w:val="000000"/>
          <w:sz w:val="22"/>
          <w:szCs w:val="22"/>
        </w:rPr>
        <w:t>10</w:t>
      </w:r>
      <w:r>
        <w:rPr>
          <w:color w:val="000000"/>
          <w:sz w:val="22"/>
          <w:szCs w:val="22"/>
        </w:rPr>
        <w:t xml:space="preserve"> (</w:t>
      </w:r>
      <w:r w:rsidR="004B6885">
        <w:rPr>
          <w:color w:val="000000"/>
          <w:sz w:val="22"/>
          <w:szCs w:val="22"/>
        </w:rPr>
        <w:t>десяти</w:t>
      </w:r>
      <w:r>
        <w:rPr>
          <w:color w:val="000000"/>
          <w:sz w:val="22"/>
          <w:szCs w:val="22"/>
        </w:rPr>
        <w:t xml:space="preserve">) </w:t>
      </w:r>
      <w:r w:rsidR="004B6885">
        <w:rPr>
          <w:sz w:val="22"/>
          <w:szCs w:val="22"/>
        </w:rPr>
        <w:t xml:space="preserve">календарных </w:t>
      </w:r>
      <w:r>
        <w:rPr>
          <w:sz w:val="22"/>
          <w:szCs w:val="22"/>
        </w:rPr>
        <w:t xml:space="preserve">дней с момента получения от Лицензиара счета по электронной почте </w:t>
      </w:r>
      <w:hyperlink r:id="rId8" w:history="1">
        <w:r w:rsidR="00C912EA" w:rsidRPr="0066713A">
          <w:rPr>
            <w:rStyle w:val="ab"/>
            <w:sz w:val="22"/>
            <w:szCs w:val="22"/>
            <w:lang w:val="en-US"/>
          </w:rPr>
          <w:t>o</w:t>
        </w:r>
        <w:r w:rsidR="00C912EA" w:rsidRPr="007246B4">
          <w:rPr>
            <w:rStyle w:val="ab"/>
          </w:rPr>
          <w:t>.</w:t>
        </w:r>
        <w:r w:rsidR="00C912EA" w:rsidRPr="0066713A">
          <w:rPr>
            <w:rStyle w:val="ab"/>
            <w:sz w:val="22"/>
            <w:szCs w:val="22"/>
            <w:lang w:val="en-US"/>
          </w:rPr>
          <w:t>popova</w:t>
        </w:r>
        <w:r w:rsidR="00C912EA" w:rsidRPr="007246B4">
          <w:rPr>
            <w:rStyle w:val="ab"/>
          </w:rPr>
          <w:t>@</w:t>
        </w:r>
        <w:r w:rsidR="00C912EA" w:rsidRPr="0066713A">
          <w:rPr>
            <w:rStyle w:val="ab"/>
            <w:sz w:val="22"/>
            <w:szCs w:val="22"/>
            <w:lang w:val="en-US"/>
          </w:rPr>
          <w:t>bashtel</w:t>
        </w:r>
        <w:r w:rsidR="00C912EA" w:rsidRPr="007246B4">
          <w:rPr>
            <w:rStyle w:val="ab"/>
          </w:rPr>
          <w:t>.</w:t>
        </w:r>
        <w:r w:rsidR="00C912EA" w:rsidRPr="0066713A">
          <w:rPr>
            <w:rStyle w:val="ab"/>
            <w:sz w:val="22"/>
            <w:szCs w:val="22"/>
            <w:lang w:val="en-US"/>
          </w:rPr>
          <w:t>ru</w:t>
        </w:r>
      </w:hyperlink>
      <w:r w:rsidR="00C912EA">
        <w:rPr>
          <w:sz w:val="22"/>
          <w:szCs w:val="22"/>
        </w:rPr>
        <w:t xml:space="preserve">, </w:t>
      </w:r>
      <w:r w:rsidR="00C912EA">
        <w:rPr>
          <w:sz w:val="22"/>
          <w:szCs w:val="22"/>
          <w:lang w:val="en-US"/>
        </w:rPr>
        <w:t>tv</w:t>
      </w:r>
      <w:r w:rsidR="00C912EA" w:rsidRPr="007246B4">
        <w:rPr>
          <w:sz w:val="22"/>
          <w:szCs w:val="22"/>
        </w:rPr>
        <w:t>@</w:t>
      </w:r>
      <w:r w:rsidR="00C912EA">
        <w:rPr>
          <w:sz w:val="22"/>
          <w:szCs w:val="22"/>
          <w:lang w:val="en-US"/>
        </w:rPr>
        <w:t>bashtel</w:t>
      </w:r>
      <w:r w:rsidR="00C912EA" w:rsidRPr="007246B4">
        <w:rPr>
          <w:sz w:val="22"/>
          <w:szCs w:val="22"/>
        </w:rPr>
        <w:t>.</w:t>
      </w:r>
      <w:r w:rsidR="00C912EA">
        <w:rPr>
          <w:sz w:val="22"/>
          <w:szCs w:val="22"/>
          <w:lang w:val="en-US"/>
        </w:rPr>
        <w:t>ru</w:t>
      </w:r>
      <w:r w:rsidR="00C912EA">
        <w:rPr>
          <w:sz w:val="22"/>
          <w:szCs w:val="22"/>
        </w:rPr>
        <w:t xml:space="preserve"> </w:t>
      </w:r>
      <w:r>
        <w:rPr>
          <w:color w:val="0070C0"/>
          <w:sz w:val="22"/>
          <w:szCs w:val="22"/>
        </w:rPr>
        <w:t>.</w:t>
      </w:r>
      <w:r>
        <w:rPr>
          <w:sz w:val="22"/>
          <w:szCs w:val="22"/>
        </w:rPr>
        <w:t xml:space="preserve"> Активация Карточек производится по запросу Лицензиата  после получения Лицензиатом Карточек и при условии оплаты стоимости услуг по обеспечению доступа к Каналу </w:t>
      </w:r>
      <w:r>
        <w:rPr>
          <w:color w:val="000000"/>
          <w:sz w:val="22"/>
          <w:szCs w:val="22"/>
        </w:rPr>
        <w:t>и (или) телеканалам, входящим в состав Пакетов Лицензиара</w:t>
      </w:r>
      <w:r>
        <w:rPr>
          <w:sz w:val="22"/>
          <w:szCs w:val="22"/>
        </w:rPr>
        <w:t>. По результатам активации Карточек Лицензиар составляет Акт об оказанных услугах в двух экземплярах и счет-фактуру и направляет указанные документы в адрес Лицензиата средствами почтовой связи. Лицензиат в течение 5 (пяти) рабочих дней с момента получения документов подписывает Акты об оказанных услугах и направляет один подписанный оригинал Акта об оказанных услугах Лицензиару.</w:t>
      </w:r>
      <w:r w:rsidRPr="00C94900">
        <w:rPr>
          <w:color w:val="000000"/>
          <w:sz w:val="22"/>
          <w:szCs w:val="22"/>
        </w:rPr>
        <w:t xml:space="preserve"> </w:t>
      </w:r>
      <w:r>
        <w:rPr>
          <w:color w:val="000000"/>
          <w:sz w:val="22"/>
          <w:szCs w:val="22"/>
        </w:rPr>
        <w:t>В случае неполучения Лицензиаром подписанного экземпляра Акта об оказанных услугах в течение 20 (двадцати) рабочих дней с момента направления его Лицензиату, либо неполучения в тот же срок  мотивированного отказа от подписания акта, Акт об оказанных услугах считается принятым и подписанным Лицензиатом, а обязательства Лицензиара исполненными надлежащим образом.</w:t>
      </w:r>
    </w:p>
    <w:p w14:paraId="1E3A7B25" w14:textId="77777777" w:rsidR="001A530E" w:rsidRDefault="001A530E" w:rsidP="001A530E">
      <w:pPr>
        <w:numPr>
          <w:ilvl w:val="1"/>
          <w:numId w:val="5"/>
        </w:numPr>
        <w:ind w:left="540" w:hanging="540"/>
        <w:jc w:val="both"/>
        <w:rPr>
          <w:sz w:val="22"/>
          <w:szCs w:val="22"/>
        </w:rPr>
      </w:pPr>
      <w:r>
        <w:rPr>
          <w:sz w:val="22"/>
          <w:szCs w:val="22"/>
        </w:rPr>
        <w:t xml:space="preserve">За предоставленные по Договору права Лицензиат обязуется  уплачивать Лицензиару Лицензионное вознаграждение, размер которого определяется  в соответствии с Приложением №2 к Договору. </w:t>
      </w:r>
    </w:p>
    <w:p w14:paraId="4492F02A" w14:textId="0F3A5323" w:rsidR="001A530E" w:rsidRDefault="001A530E" w:rsidP="001A530E">
      <w:pPr>
        <w:numPr>
          <w:ilvl w:val="1"/>
          <w:numId w:val="5"/>
        </w:numPr>
        <w:ind w:left="540" w:hanging="540"/>
        <w:jc w:val="both"/>
        <w:rPr>
          <w:sz w:val="22"/>
          <w:szCs w:val="22"/>
        </w:rPr>
      </w:pPr>
      <w:r>
        <w:rPr>
          <w:sz w:val="22"/>
          <w:szCs w:val="22"/>
        </w:rPr>
        <w:t xml:space="preserve">В течение первых </w:t>
      </w:r>
      <w:r w:rsidR="004B6885">
        <w:rPr>
          <w:sz w:val="22"/>
          <w:szCs w:val="22"/>
        </w:rPr>
        <w:t>5</w:t>
      </w:r>
      <w:r>
        <w:rPr>
          <w:sz w:val="22"/>
          <w:szCs w:val="22"/>
        </w:rPr>
        <w:t xml:space="preserve"> (</w:t>
      </w:r>
      <w:r w:rsidR="004B6885">
        <w:rPr>
          <w:sz w:val="22"/>
          <w:szCs w:val="22"/>
        </w:rPr>
        <w:t>пяти</w:t>
      </w:r>
      <w:r>
        <w:rPr>
          <w:sz w:val="22"/>
          <w:szCs w:val="22"/>
        </w:rPr>
        <w:t xml:space="preserve">) рабочих дней месяца, следующего за отчетным, Лицензиат направляет Лицензиару по электронной почте </w:t>
      </w:r>
      <w:hyperlink r:id="rId9" w:history="1">
        <w:r w:rsidR="00270F2F" w:rsidRPr="00184A5C">
          <w:rPr>
            <w:rStyle w:val="ab"/>
            <w:sz w:val="22"/>
            <w:szCs w:val="22"/>
            <w:lang w:val="en-US"/>
          </w:rPr>
          <w:t>Olga</w:t>
        </w:r>
        <w:r w:rsidR="00270F2F" w:rsidRPr="00184A5C">
          <w:rPr>
            <w:rStyle w:val="ab"/>
            <w:sz w:val="22"/>
            <w:szCs w:val="22"/>
          </w:rPr>
          <w:t>.</w:t>
        </w:r>
        <w:r w:rsidR="00270F2F" w:rsidRPr="00184A5C">
          <w:rPr>
            <w:rStyle w:val="ab"/>
            <w:sz w:val="22"/>
            <w:szCs w:val="22"/>
            <w:lang w:val="en-US"/>
          </w:rPr>
          <w:t>Kalak</w:t>
        </w:r>
        <w:r w:rsidR="00270F2F" w:rsidRPr="00184A5C">
          <w:rPr>
            <w:rStyle w:val="ab"/>
            <w:sz w:val="22"/>
            <w:szCs w:val="22"/>
          </w:rPr>
          <w:t>@</w:t>
        </w:r>
        <w:r w:rsidR="00270F2F" w:rsidRPr="00184A5C">
          <w:rPr>
            <w:rStyle w:val="ab"/>
            <w:sz w:val="22"/>
            <w:szCs w:val="22"/>
            <w:lang w:val="en-US"/>
          </w:rPr>
          <w:t>ntvplus</w:t>
        </w:r>
        <w:r w:rsidR="00270F2F" w:rsidRPr="00184A5C">
          <w:rPr>
            <w:rStyle w:val="ab"/>
            <w:sz w:val="22"/>
            <w:szCs w:val="22"/>
          </w:rPr>
          <w:t>.</w:t>
        </w:r>
        <w:r w:rsidR="00270F2F" w:rsidRPr="00184A5C">
          <w:rPr>
            <w:rStyle w:val="ab"/>
            <w:sz w:val="22"/>
            <w:szCs w:val="22"/>
            <w:lang w:val="en-US"/>
          </w:rPr>
          <w:t>com</w:t>
        </w:r>
      </w:hyperlink>
      <w:r w:rsidR="00270F2F">
        <w:rPr>
          <w:sz w:val="22"/>
          <w:szCs w:val="22"/>
        </w:rPr>
        <w:t xml:space="preserve"> </w:t>
      </w:r>
      <w:r w:rsidR="00073ECD" w:rsidRPr="00192278">
        <w:rPr>
          <w:sz w:val="22"/>
          <w:szCs w:val="22"/>
        </w:rPr>
        <w:t xml:space="preserve"> </w:t>
      </w:r>
      <w:r>
        <w:rPr>
          <w:sz w:val="22"/>
          <w:szCs w:val="22"/>
        </w:rPr>
        <w:t xml:space="preserve">или с </w:t>
      </w:r>
      <w:r w:rsidRPr="00192278">
        <w:rPr>
          <w:sz w:val="22"/>
          <w:szCs w:val="22"/>
        </w:rPr>
        <w:t xml:space="preserve">использованием факсимильной связи </w:t>
      </w:r>
      <w:r>
        <w:rPr>
          <w:sz w:val="22"/>
          <w:szCs w:val="22"/>
        </w:rPr>
        <w:t xml:space="preserve">по номеру </w:t>
      </w:r>
      <w:r w:rsidR="00F62F48" w:rsidRPr="0042422B">
        <w:rPr>
          <w:color w:val="000000"/>
          <w:sz w:val="22"/>
          <w:szCs w:val="22"/>
        </w:rPr>
        <w:t>(495)775-56-01</w:t>
      </w:r>
      <w:r w:rsidRPr="00192278">
        <w:rPr>
          <w:sz w:val="22"/>
          <w:szCs w:val="22"/>
        </w:rPr>
        <w:t xml:space="preserve"> от</w:t>
      </w:r>
      <w:r>
        <w:rPr>
          <w:sz w:val="22"/>
          <w:szCs w:val="22"/>
        </w:rPr>
        <w:t>чет  (далее – «Отчет») по форме, определенной в Приложении №1 к Договору. Оригинал Отчета с печатью Лицензиата и подписью уполномоченного лица направляется Лицензиатом по почте.</w:t>
      </w:r>
    </w:p>
    <w:p w14:paraId="54145E2A" w14:textId="294D04F8" w:rsidR="001A530E" w:rsidRDefault="001A530E" w:rsidP="001A530E">
      <w:pPr>
        <w:numPr>
          <w:ilvl w:val="1"/>
          <w:numId w:val="5"/>
        </w:numPr>
        <w:ind w:left="540" w:hanging="540"/>
        <w:jc w:val="both"/>
        <w:rPr>
          <w:sz w:val="22"/>
          <w:szCs w:val="22"/>
        </w:rPr>
      </w:pPr>
      <w:r>
        <w:rPr>
          <w:sz w:val="22"/>
          <w:szCs w:val="22"/>
        </w:rPr>
        <w:t xml:space="preserve">Лицензиар в течение 5 (пяти) рабочих дней после получения от Лицензиата Отчета направляет Лицензиату по электронной почте </w:t>
      </w:r>
      <w:hyperlink r:id="rId10" w:history="1">
        <w:r w:rsidR="007246B4" w:rsidRPr="00BF6947">
          <w:rPr>
            <w:rStyle w:val="ab"/>
            <w:sz w:val="22"/>
            <w:szCs w:val="22"/>
            <w:lang w:val="en-US"/>
          </w:rPr>
          <w:t>o</w:t>
        </w:r>
        <w:r w:rsidR="007246B4" w:rsidRPr="00BF6947">
          <w:rPr>
            <w:rStyle w:val="ab"/>
            <w:sz w:val="22"/>
            <w:szCs w:val="22"/>
          </w:rPr>
          <w:t>.</w:t>
        </w:r>
        <w:r w:rsidR="007246B4" w:rsidRPr="00BF6947">
          <w:rPr>
            <w:rStyle w:val="ab"/>
            <w:sz w:val="22"/>
            <w:szCs w:val="22"/>
            <w:lang w:val="en-US"/>
          </w:rPr>
          <w:t>popova</w:t>
        </w:r>
        <w:r w:rsidR="007246B4" w:rsidRPr="00BF6947">
          <w:rPr>
            <w:rStyle w:val="ab"/>
            <w:sz w:val="22"/>
            <w:szCs w:val="22"/>
          </w:rPr>
          <w:t>@</w:t>
        </w:r>
        <w:r w:rsidR="007246B4" w:rsidRPr="00BF6947">
          <w:rPr>
            <w:rStyle w:val="ab"/>
            <w:sz w:val="22"/>
            <w:szCs w:val="22"/>
            <w:lang w:val="en-US"/>
          </w:rPr>
          <w:t>bashtel</w:t>
        </w:r>
      </w:hyperlink>
      <w:r w:rsidR="007246B4">
        <w:rPr>
          <w:sz w:val="22"/>
          <w:szCs w:val="22"/>
        </w:rPr>
        <w:t xml:space="preserve"> и</w:t>
      </w:r>
      <w:r w:rsidRPr="00192278">
        <w:rPr>
          <w:sz w:val="22"/>
          <w:szCs w:val="22"/>
        </w:rPr>
        <w:t xml:space="preserve">ли с использованием факсимильной связи </w:t>
      </w:r>
      <w:r>
        <w:rPr>
          <w:sz w:val="22"/>
          <w:szCs w:val="22"/>
        </w:rPr>
        <w:t xml:space="preserve">по номеру </w:t>
      </w:r>
      <w:r w:rsidR="00270F2F" w:rsidRPr="0042422B">
        <w:rPr>
          <w:color w:val="000000"/>
          <w:sz w:val="22"/>
          <w:szCs w:val="22"/>
          <w:lang w:eastAsia="en-US"/>
        </w:rPr>
        <w:t>(</w:t>
      </w:r>
      <w:r w:rsidR="00270F2F">
        <w:rPr>
          <w:color w:val="000000"/>
          <w:sz w:val="22"/>
          <w:szCs w:val="22"/>
          <w:lang w:eastAsia="en-US"/>
        </w:rPr>
        <w:t>347</w:t>
      </w:r>
      <w:r w:rsidR="00270F2F" w:rsidRPr="0042422B">
        <w:rPr>
          <w:color w:val="000000"/>
          <w:sz w:val="22"/>
          <w:szCs w:val="22"/>
          <w:lang w:eastAsia="en-US"/>
        </w:rPr>
        <w:t>)</w:t>
      </w:r>
      <w:r w:rsidR="00270F2F">
        <w:rPr>
          <w:color w:val="000000"/>
          <w:sz w:val="22"/>
          <w:szCs w:val="22"/>
          <w:lang w:eastAsia="en-US"/>
        </w:rPr>
        <w:t>276-76-82</w:t>
      </w:r>
      <w:r w:rsidRPr="00192278">
        <w:rPr>
          <w:sz w:val="22"/>
          <w:szCs w:val="22"/>
        </w:rPr>
        <w:t xml:space="preserve"> счет на оплату Лицензионного платежа за отчетный месяц</w:t>
      </w:r>
      <w:r w:rsidR="00C912EA" w:rsidRPr="00C912EA">
        <w:rPr>
          <w:sz w:val="22"/>
          <w:szCs w:val="22"/>
        </w:rPr>
        <w:t xml:space="preserve"> </w:t>
      </w:r>
      <w:r w:rsidR="00C912EA" w:rsidRPr="00192278">
        <w:rPr>
          <w:sz w:val="22"/>
          <w:szCs w:val="22"/>
        </w:rPr>
        <w:t>одновременно с докум</w:t>
      </w:r>
      <w:r w:rsidR="00C912EA">
        <w:rPr>
          <w:sz w:val="22"/>
          <w:szCs w:val="22"/>
        </w:rPr>
        <w:t>ентами, указанными в п. 5.5. Договора</w:t>
      </w:r>
      <w:r w:rsidRPr="00192278">
        <w:rPr>
          <w:sz w:val="22"/>
          <w:szCs w:val="22"/>
        </w:rPr>
        <w:t>. Оригинал счета направляется Лицензиату одновременно с докум</w:t>
      </w:r>
      <w:r>
        <w:rPr>
          <w:sz w:val="22"/>
          <w:szCs w:val="22"/>
        </w:rPr>
        <w:t>ентами, указанными в п. 5.5. Договора. Лицензиат обязан произвести Лицензионный платеж за соответствующий отчетный</w:t>
      </w:r>
      <w:r>
        <w:rPr>
          <w:color w:val="000000"/>
          <w:sz w:val="22"/>
          <w:szCs w:val="22"/>
        </w:rPr>
        <w:t xml:space="preserve"> месяц в течение </w:t>
      </w:r>
      <w:r w:rsidR="004B6885">
        <w:rPr>
          <w:color w:val="000000"/>
          <w:sz w:val="22"/>
          <w:szCs w:val="22"/>
        </w:rPr>
        <w:t xml:space="preserve">10 </w:t>
      </w:r>
      <w:r>
        <w:rPr>
          <w:color w:val="000000"/>
          <w:sz w:val="22"/>
          <w:szCs w:val="22"/>
        </w:rPr>
        <w:t>(</w:t>
      </w:r>
      <w:r w:rsidR="004B6885">
        <w:rPr>
          <w:color w:val="000000"/>
          <w:sz w:val="22"/>
          <w:szCs w:val="22"/>
        </w:rPr>
        <w:t>десяти</w:t>
      </w:r>
      <w:r>
        <w:rPr>
          <w:color w:val="000000"/>
          <w:sz w:val="22"/>
          <w:szCs w:val="22"/>
        </w:rPr>
        <w:t xml:space="preserve">) рабочих дней </w:t>
      </w:r>
      <w:r>
        <w:rPr>
          <w:sz w:val="22"/>
          <w:szCs w:val="22"/>
        </w:rPr>
        <w:t xml:space="preserve">с момента получения Лицензиатом по электронной почте счета Лицензиара, но в любом случае не позднее 25 (двадцать пятого) числа месяца, следующего за отчетным.  </w:t>
      </w:r>
    </w:p>
    <w:p w14:paraId="2C6D421B" w14:textId="77777777" w:rsidR="001A530E" w:rsidRDefault="001A530E" w:rsidP="001A530E">
      <w:pPr>
        <w:numPr>
          <w:ilvl w:val="1"/>
          <w:numId w:val="5"/>
        </w:numPr>
        <w:ind w:left="540" w:hanging="540"/>
        <w:jc w:val="both"/>
        <w:rPr>
          <w:color w:val="000000"/>
          <w:sz w:val="22"/>
          <w:szCs w:val="22"/>
        </w:rPr>
      </w:pPr>
      <w:r>
        <w:rPr>
          <w:color w:val="000000"/>
          <w:sz w:val="22"/>
          <w:szCs w:val="22"/>
        </w:rPr>
        <w:t xml:space="preserve">В течение 15 (пятнадцати) рабочих дней после окончания отчетного месяца Лицензиар направляет Лицензиату Акт об исполнении обязательств (далее – «Акт») в 2 (двух) экземплярах по форме, установленной Приложением №3 к Договору, счет-фактуру и оригинал счета.  Лицензиат обязан в течение 5 (пяти) рабочих дней с момента получения Акта подписать его и направить один экземпляр Акта Лицензиару, либо направить Лицензиару мотивированный отказ от подписания Акта. В случае неполучения Лицензиаром подписанного экземпляра Акта в течение 20 (двадцати) рабочих дней с момента направления его Лицензиату, либо неполучения в тот же срок  мотивированного отказа от подписания Акта, Акт считается принятым и подписанным Лицензиатом, а обязательства Лицензиара исполненными надлежащим образом. </w:t>
      </w:r>
    </w:p>
    <w:p w14:paraId="768DDF45" w14:textId="77777777" w:rsidR="00540B42" w:rsidRDefault="00540B42" w:rsidP="0042422B">
      <w:pPr>
        <w:ind w:left="540"/>
        <w:jc w:val="both"/>
        <w:rPr>
          <w:color w:val="000000"/>
          <w:sz w:val="22"/>
          <w:szCs w:val="22"/>
        </w:rPr>
      </w:pPr>
    </w:p>
    <w:p w14:paraId="3BBB55A0" w14:textId="77777777" w:rsidR="00457E36" w:rsidRDefault="00457E36" w:rsidP="0042422B">
      <w:pPr>
        <w:numPr>
          <w:ilvl w:val="0"/>
          <w:numId w:val="5"/>
        </w:numPr>
        <w:jc w:val="center"/>
        <w:rPr>
          <w:b/>
          <w:color w:val="000000"/>
          <w:sz w:val="22"/>
          <w:szCs w:val="22"/>
        </w:rPr>
      </w:pPr>
      <w:r>
        <w:rPr>
          <w:b/>
          <w:color w:val="000000"/>
          <w:sz w:val="22"/>
          <w:szCs w:val="22"/>
        </w:rPr>
        <w:t>Гарантии</w:t>
      </w:r>
    </w:p>
    <w:p w14:paraId="1CD0A2D5" w14:textId="77777777" w:rsidR="00457E36" w:rsidRDefault="00457E36" w:rsidP="0042422B">
      <w:pPr>
        <w:ind w:left="540"/>
        <w:jc w:val="both"/>
        <w:rPr>
          <w:color w:val="000000"/>
          <w:sz w:val="22"/>
          <w:szCs w:val="22"/>
        </w:rPr>
      </w:pPr>
    </w:p>
    <w:p w14:paraId="0B0398B4" w14:textId="77777777" w:rsidR="001A530E" w:rsidRDefault="001A530E" w:rsidP="001A530E">
      <w:pPr>
        <w:numPr>
          <w:ilvl w:val="1"/>
          <w:numId w:val="5"/>
        </w:numPr>
        <w:ind w:left="540" w:hanging="540"/>
        <w:jc w:val="both"/>
        <w:rPr>
          <w:color w:val="000000"/>
          <w:sz w:val="22"/>
          <w:szCs w:val="22"/>
        </w:rPr>
      </w:pPr>
      <w:r>
        <w:rPr>
          <w:color w:val="000000"/>
          <w:sz w:val="22"/>
          <w:szCs w:val="22"/>
        </w:rPr>
        <w:t>Стороны гарантируют, что они обладают всеми правами, необходимыми для исполнения Договора.</w:t>
      </w:r>
    </w:p>
    <w:p w14:paraId="2405E445" w14:textId="77777777" w:rsidR="001A530E" w:rsidRDefault="001A530E" w:rsidP="001A530E">
      <w:pPr>
        <w:numPr>
          <w:ilvl w:val="1"/>
          <w:numId w:val="5"/>
        </w:numPr>
        <w:ind w:left="540" w:hanging="540"/>
        <w:jc w:val="both"/>
        <w:rPr>
          <w:color w:val="000000"/>
          <w:sz w:val="22"/>
          <w:szCs w:val="22"/>
        </w:rPr>
      </w:pPr>
      <w:r>
        <w:rPr>
          <w:color w:val="000000"/>
          <w:sz w:val="22"/>
          <w:szCs w:val="22"/>
        </w:rPr>
        <w:t xml:space="preserve">Лицензиар гарантирует, что обладает всеми правами, в том числе авторскими и смежными  правами, необходимыми для заключения Договора и предоставления Лицензиату права Ретрансляции Канала и (или) </w:t>
      </w:r>
      <w:r>
        <w:rPr>
          <w:sz w:val="22"/>
          <w:szCs w:val="22"/>
        </w:rPr>
        <w:t>телеканалов, входящих в состав</w:t>
      </w:r>
      <w:r>
        <w:rPr>
          <w:color w:val="000000"/>
          <w:sz w:val="22"/>
          <w:szCs w:val="22"/>
        </w:rPr>
        <w:t xml:space="preserve"> Пакетов Лицензиара, по Кабельным Сетям.</w:t>
      </w:r>
    </w:p>
    <w:p w14:paraId="1112EB5C" w14:textId="77777777" w:rsidR="001A530E" w:rsidRDefault="001A530E" w:rsidP="001A530E">
      <w:pPr>
        <w:numPr>
          <w:ilvl w:val="1"/>
          <w:numId w:val="5"/>
        </w:numPr>
        <w:ind w:left="540" w:hanging="540"/>
        <w:jc w:val="both"/>
        <w:rPr>
          <w:color w:val="000000"/>
          <w:sz w:val="22"/>
          <w:szCs w:val="22"/>
        </w:rPr>
      </w:pPr>
      <w:r>
        <w:rPr>
          <w:color w:val="000000"/>
          <w:sz w:val="22"/>
          <w:szCs w:val="22"/>
        </w:rPr>
        <w:t xml:space="preserve">Лицензиат гарантирует, что он обладает всеми разрешениями и лицензиями, необходимыми для Ретрансляции Канала и (или) </w:t>
      </w:r>
      <w:r>
        <w:rPr>
          <w:sz w:val="22"/>
          <w:szCs w:val="22"/>
        </w:rPr>
        <w:t>телеканалов, входящих в состав</w:t>
      </w:r>
      <w:r>
        <w:rPr>
          <w:color w:val="000000"/>
          <w:sz w:val="22"/>
          <w:szCs w:val="22"/>
        </w:rPr>
        <w:t xml:space="preserve"> Пакетов Лицензиара, по Кабельным Сетям на Территории, в соответствии с условиями Договора и осуществляет эксплуатацию задействованных Кабельных Сетей, имея на то надлежащие правовые основания.</w:t>
      </w:r>
    </w:p>
    <w:p w14:paraId="1DDBD60E" w14:textId="77777777" w:rsidR="001A530E" w:rsidRDefault="001A530E" w:rsidP="001A530E">
      <w:pPr>
        <w:numPr>
          <w:ilvl w:val="1"/>
          <w:numId w:val="5"/>
        </w:numPr>
        <w:ind w:left="540" w:hanging="540"/>
        <w:jc w:val="both"/>
        <w:rPr>
          <w:color w:val="000000"/>
          <w:sz w:val="22"/>
          <w:szCs w:val="22"/>
        </w:rPr>
      </w:pPr>
      <w:r>
        <w:rPr>
          <w:color w:val="000000"/>
          <w:sz w:val="22"/>
          <w:szCs w:val="22"/>
        </w:rPr>
        <w:t>Лицензиат гарантирует, что в случае, если Лицензиату по каким-либо причинам будет доступен спутниковый сигнал любого другого канала (программы), распространяемого Лицензиаром, Лицензиат обязуется не ретранслировать такие каналы (программы) по Кабельным Сетям, а равно не разрешать Ретрансляцию таких каналов (программ) третьим лицам.</w:t>
      </w:r>
    </w:p>
    <w:p w14:paraId="15AFA251" w14:textId="77777777" w:rsidR="001A530E" w:rsidRDefault="001A530E" w:rsidP="001A530E">
      <w:pPr>
        <w:numPr>
          <w:ilvl w:val="1"/>
          <w:numId w:val="5"/>
        </w:numPr>
        <w:ind w:left="540" w:hanging="540"/>
        <w:jc w:val="both"/>
        <w:rPr>
          <w:color w:val="000000"/>
          <w:sz w:val="22"/>
          <w:szCs w:val="22"/>
        </w:rPr>
      </w:pPr>
      <w:r>
        <w:rPr>
          <w:color w:val="000000"/>
          <w:sz w:val="22"/>
          <w:szCs w:val="22"/>
        </w:rPr>
        <w:t>В случае нарушения любой из Сторон своих гарантий нарушившая Сторона будет самостоятельно и за свой счет рассматривать и разрешать все возникающие в связи с этим нарушением претензии третьих лиц и возможные споры.</w:t>
      </w:r>
    </w:p>
    <w:p w14:paraId="0DF2BEFE" w14:textId="77777777" w:rsidR="001A530E" w:rsidRDefault="001A530E" w:rsidP="001A530E">
      <w:pPr>
        <w:numPr>
          <w:ilvl w:val="1"/>
          <w:numId w:val="5"/>
        </w:numPr>
        <w:ind w:left="540" w:hanging="540"/>
        <w:jc w:val="both"/>
        <w:rPr>
          <w:color w:val="000000"/>
          <w:sz w:val="22"/>
          <w:szCs w:val="22"/>
        </w:rPr>
      </w:pPr>
      <w:r>
        <w:rPr>
          <w:color w:val="000000"/>
          <w:sz w:val="22"/>
          <w:szCs w:val="22"/>
        </w:rPr>
        <w:t xml:space="preserve">Лицензиар настоящим уведомляет Лицензиата, что в соответствии с Частью 4  Гражданского кодекса Российской Федерации Лицензиат самостоятельно и за свой счет урегулирует взаимоотношения с обществами по коллективному управлению имущественными правами и, в случае необходимости, производит отчисления таким обществам за использование Канала и (или) </w:t>
      </w:r>
      <w:r>
        <w:rPr>
          <w:sz w:val="22"/>
          <w:szCs w:val="22"/>
        </w:rPr>
        <w:t>телеканалов, входящих в состав</w:t>
      </w:r>
      <w:r>
        <w:rPr>
          <w:color w:val="000000"/>
          <w:sz w:val="22"/>
          <w:szCs w:val="22"/>
        </w:rPr>
        <w:t xml:space="preserve"> Пакетов Лицензиара, способами, предусмотренными Договором.</w:t>
      </w:r>
    </w:p>
    <w:p w14:paraId="3495C747" w14:textId="77777777" w:rsidR="00457E36" w:rsidRDefault="00457E36" w:rsidP="0042422B">
      <w:pPr>
        <w:jc w:val="both"/>
        <w:rPr>
          <w:color w:val="000000"/>
          <w:sz w:val="22"/>
          <w:szCs w:val="22"/>
        </w:rPr>
      </w:pPr>
    </w:p>
    <w:p w14:paraId="710AC0B0" w14:textId="77777777" w:rsidR="00457E36" w:rsidRDefault="00457E36" w:rsidP="0042422B">
      <w:pPr>
        <w:numPr>
          <w:ilvl w:val="0"/>
          <w:numId w:val="5"/>
        </w:numPr>
        <w:jc w:val="center"/>
        <w:rPr>
          <w:b/>
          <w:color w:val="000000"/>
          <w:sz w:val="22"/>
          <w:szCs w:val="22"/>
        </w:rPr>
      </w:pPr>
      <w:r>
        <w:rPr>
          <w:b/>
          <w:color w:val="000000"/>
          <w:sz w:val="22"/>
          <w:szCs w:val="22"/>
        </w:rPr>
        <w:t>Маркетинг и реклама</w:t>
      </w:r>
    </w:p>
    <w:p w14:paraId="448F0E3B" w14:textId="77777777" w:rsidR="00457E36" w:rsidRDefault="00457E36" w:rsidP="0042422B">
      <w:pPr>
        <w:jc w:val="center"/>
        <w:rPr>
          <w:b/>
          <w:color w:val="000000"/>
          <w:sz w:val="22"/>
          <w:szCs w:val="22"/>
        </w:rPr>
      </w:pPr>
    </w:p>
    <w:p w14:paraId="3F21D5A9" w14:textId="77777777" w:rsidR="001A530E" w:rsidRDefault="001A530E" w:rsidP="001A530E">
      <w:pPr>
        <w:numPr>
          <w:ilvl w:val="1"/>
          <w:numId w:val="5"/>
        </w:numPr>
        <w:ind w:left="540" w:hanging="540"/>
        <w:jc w:val="both"/>
        <w:rPr>
          <w:color w:val="000000"/>
          <w:sz w:val="22"/>
          <w:szCs w:val="22"/>
        </w:rPr>
      </w:pPr>
      <w:r>
        <w:rPr>
          <w:color w:val="000000"/>
          <w:sz w:val="22"/>
          <w:szCs w:val="22"/>
        </w:rPr>
        <w:t xml:space="preserve">Лицензиат приложит все усилия, чтобы рекламировать Канал и (или) </w:t>
      </w:r>
      <w:r>
        <w:rPr>
          <w:sz w:val="22"/>
          <w:szCs w:val="22"/>
        </w:rPr>
        <w:t>телеканалы, входящие в состав</w:t>
      </w:r>
      <w:r>
        <w:rPr>
          <w:color w:val="000000"/>
          <w:sz w:val="22"/>
          <w:szCs w:val="22"/>
        </w:rPr>
        <w:t xml:space="preserve"> Пакетов Лицензиара, и осуществлять их маркетинг на Территории с целью максимального увеличения количества Абонентов. Маркетинг и реклама должны осуществляться на высоком профессиональном уровне за счет Лицензиата.</w:t>
      </w:r>
    </w:p>
    <w:p w14:paraId="100E8146" w14:textId="77777777" w:rsidR="00457E36" w:rsidRPr="000408F3" w:rsidRDefault="001A530E" w:rsidP="001A530E">
      <w:pPr>
        <w:numPr>
          <w:ilvl w:val="1"/>
          <w:numId w:val="5"/>
        </w:numPr>
        <w:tabs>
          <w:tab w:val="num" w:pos="567"/>
        </w:tabs>
        <w:ind w:left="540" w:hanging="540"/>
        <w:jc w:val="both"/>
        <w:rPr>
          <w:color w:val="000000"/>
          <w:sz w:val="22"/>
          <w:szCs w:val="22"/>
        </w:rPr>
      </w:pPr>
      <w:r>
        <w:rPr>
          <w:color w:val="000000"/>
          <w:sz w:val="22"/>
          <w:szCs w:val="22"/>
        </w:rPr>
        <w:t>Характер всей маркетинговой и рекламной деятельности, а также все материалы, имеющие отношение к этой деятельности, в обязательном порядке предварительно согласовываются Лицензиатом с Лицензиаром.</w:t>
      </w:r>
      <w:r>
        <w:rPr>
          <w:b/>
          <w:color w:val="000000"/>
          <w:sz w:val="22"/>
          <w:szCs w:val="22"/>
        </w:rPr>
        <w:t xml:space="preserve"> </w:t>
      </w:r>
    </w:p>
    <w:p w14:paraId="17821BD8" w14:textId="77777777" w:rsidR="000408F3" w:rsidRPr="001A530E" w:rsidRDefault="000408F3" w:rsidP="000408F3">
      <w:pPr>
        <w:ind w:left="540"/>
        <w:jc w:val="both"/>
        <w:rPr>
          <w:color w:val="000000"/>
          <w:sz w:val="22"/>
          <w:szCs w:val="22"/>
        </w:rPr>
      </w:pPr>
    </w:p>
    <w:p w14:paraId="7572F6E5" w14:textId="77777777" w:rsidR="00457E36" w:rsidRDefault="00457E36" w:rsidP="0042422B">
      <w:pPr>
        <w:pStyle w:val="a5"/>
        <w:numPr>
          <w:ilvl w:val="0"/>
          <w:numId w:val="5"/>
        </w:numPr>
        <w:jc w:val="center"/>
        <w:rPr>
          <w:color w:val="000000"/>
          <w:sz w:val="22"/>
          <w:szCs w:val="22"/>
        </w:rPr>
      </w:pPr>
      <w:r>
        <w:rPr>
          <w:b/>
          <w:color w:val="000000"/>
          <w:sz w:val="22"/>
          <w:szCs w:val="22"/>
        </w:rPr>
        <w:t>Ответственность Сторон</w:t>
      </w:r>
    </w:p>
    <w:p w14:paraId="5676AFB1" w14:textId="77777777" w:rsidR="00457E36" w:rsidRDefault="00457E36" w:rsidP="0042422B">
      <w:pPr>
        <w:ind w:left="720"/>
        <w:rPr>
          <w:b/>
          <w:color w:val="000000"/>
          <w:sz w:val="22"/>
          <w:szCs w:val="22"/>
        </w:rPr>
      </w:pPr>
    </w:p>
    <w:p w14:paraId="223F06EC" w14:textId="77777777" w:rsidR="000408F3" w:rsidRDefault="000408F3" w:rsidP="000408F3">
      <w:pPr>
        <w:numPr>
          <w:ilvl w:val="1"/>
          <w:numId w:val="5"/>
        </w:numPr>
        <w:ind w:left="540" w:hanging="540"/>
        <w:jc w:val="both"/>
        <w:rPr>
          <w:color w:val="000000"/>
          <w:sz w:val="22"/>
          <w:szCs w:val="22"/>
        </w:rPr>
      </w:pPr>
      <w:r>
        <w:rPr>
          <w:color w:val="000000"/>
          <w:sz w:val="22"/>
          <w:szCs w:val="22"/>
        </w:rPr>
        <w:t>В случае неисполнения или ненадлежащего исполнения обязательств по Договору Стороны несут ответственность в соответствии с Договором и законодательством Российской Федерации.</w:t>
      </w:r>
    </w:p>
    <w:p w14:paraId="66F95B9B" w14:textId="77777777" w:rsidR="000408F3" w:rsidRDefault="000408F3" w:rsidP="000408F3">
      <w:pPr>
        <w:numPr>
          <w:ilvl w:val="1"/>
          <w:numId w:val="5"/>
        </w:numPr>
        <w:ind w:left="540" w:hanging="540"/>
        <w:jc w:val="both"/>
        <w:rPr>
          <w:color w:val="000000"/>
          <w:sz w:val="22"/>
          <w:szCs w:val="22"/>
        </w:rPr>
      </w:pPr>
      <w:r>
        <w:rPr>
          <w:color w:val="000000"/>
          <w:sz w:val="22"/>
          <w:szCs w:val="22"/>
        </w:rPr>
        <w:t>В случае возникновения претензий у третьих лиц в отношении прав на использование Программ и иных аудиовизуальных произведений, составляющих Канал или телеканалы, входящие в состав Пакетов Лицензиара, на Территории Лицензиат не несет перед ними никакой ответственности, всю ответственность берет на себя Лицензиар, в компетенцию которого входит рассмотрение подобных претензий и самостоятельное их разрешение.</w:t>
      </w:r>
    </w:p>
    <w:p w14:paraId="073C3B47" w14:textId="77777777" w:rsidR="000408F3" w:rsidRDefault="000408F3" w:rsidP="000408F3">
      <w:pPr>
        <w:numPr>
          <w:ilvl w:val="1"/>
          <w:numId w:val="5"/>
        </w:numPr>
        <w:ind w:left="540" w:hanging="540"/>
        <w:jc w:val="both"/>
        <w:rPr>
          <w:sz w:val="22"/>
          <w:szCs w:val="22"/>
        </w:rPr>
      </w:pPr>
      <w:r>
        <w:rPr>
          <w:color w:val="000000"/>
          <w:sz w:val="22"/>
          <w:szCs w:val="22"/>
        </w:rPr>
        <w:t xml:space="preserve">В случае возникновения претензий у третьих лиц в </w:t>
      </w:r>
      <w:r>
        <w:rPr>
          <w:sz w:val="22"/>
          <w:szCs w:val="22"/>
        </w:rPr>
        <w:t>отношении Ретрансляции Канала и (или) телеканалов, входящих в состав Пакетов Лицензиара, по Кабельным Сетям на Территории, осуществленной Лицензиатом в нарушение условий Договора, Лицензиар не несет перед ними никакой ответственности, всю ответственность берет на себя Лицензиат, в компетенцию которого входит рассмотрение подобных претензий и самостоятельное их разрешение.</w:t>
      </w:r>
    </w:p>
    <w:p w14:paraId="2CBAD0D6" w14:textId="77777777" w:rsidR="000408F3" w:rsidRDefault="000408F3" w:rsidP="000408F3">
      <w:pPr>
        <w:numPr>
          <w:ilvl w:val="1"/>
          <w:numId w:val="5"/>
        </w:numPr>
        <w:ind w:left="540" w:hanging="540"/>
        <w:jc w:val="both"/>
        <w:rPr>
          <w:sz w:val="22"/>
          <w:szCs w:val="22"/>
        </w:rPr>
      </w:pPr>
      <w:r>
        <w:rPr>
          <w:sz w:val="22"/>
          <w:szCs w:val="22"/>
        </w:rPr>
        <w:t>В случае нарушения Лицензиаром своих гарантий, предусмотренных п. 2.2. Договора (за исключением случаев проведения плановых и внеплановых профилактических работ, а равно ухудшения качества сигнала в результате экстренных ситуаций),  Лицензионный платеж, причитающийся Лицензиару от Лицензиата, пропорционально уменьшается за каждый день, в течение которого доставка сигнала не осуществлялась, при условии документального подтверждения Лицензиатом таких обстоятельств.</w:t>
      </w:r>
    </w:p>
    <w:p w14:paraId="15EA6482" w14:textId="0AC4679A" w:rsidR="000408F3" w:rsidRDefault="000408F3" w:rsidP="000408F3">
      <w:pPr>
        <w:numPr>
          <w:ilvl w:val="1"/>
          <w:numId w:val="5"/>
        </w:numPr>
        <w:ind w:left="540" w:hanging="540"/>
        <w:jc w:val="both"/>
        <w:rPr>
          <w:sz w:val="22"/>
          <w:szCs w:val="22"/>
        </w:rPr>
      </w:pPr>
      <w:r>
        <w:rPr>
          <w:sz w:val="22"/>
          <w:szCs w:val="22"/>
        </w:rPr>
        <w:t xml:space="preserve">В случае просрочки исполнения Лицензиатом обязательств по уплате Лицензионных платежей Лицензиару, предусмотренных Статьей 5 Договора и Приложением №2 к Договору, </w:t>
      </w:r>
      <w:r w:rsidR="00B25C3F">
        <w:rPr>
          <w:sz w:val="22"/>
          <w:szCs w:val="22"/>
        </w:rPr>
        <w:t xml:space="preserve">Лицензиар вправе взыскать </w:t>
      </w:r>
      <w:r>
        <w:rPr>
          <w:sz w:val="22"/>
          <w:szCs w:val="22"/>
        </w:rPr>
        <w:t>неустойку в размере 0,2% от суммы просроченного платежа за каждый день просрочки. При этом Лицензиар вправе в одностороннем порядке приостановить выполнение своих обязательств по Договору путем блокировки Карточек доступа к Каналу и (или) телеканалам, входящим в состав Пакетов Лицензиара, до момента полной выплаты Лицензиатом сумм, причитающихся Лицензиару по Договору.</w:t>
      </w:r>
    </w:p>
    <w:p w14:paraId="5C1E7CA2" w14:textId="04B37C8E" w:rsidR="000408F3" w:rsidRDefault="000408F3" w:rsidP="000408F3">
      <w:pPr>
        <w:numPr>
          <w:ilvl w:val="1"/>
          <w:numId w:val="5"/>
        </w:numPr>
        <w:ind w:left="540" w:hanging="540"/>
        <w:jc w:val="both"/>
        <w:rPr>
          <w:color w:val="000000"/>
          <w:sz w:val="22"/>
          <w:szCs w:val="22"/>
        </w:rPr>
      </w:pPr>
      <w:r>
        <w:rPr>
          <w:color w:val="000000"/>
          <w:sz w:val="22"/>
          <w:szCs w:val="22"/>
        </w:rPr>
        <w:t xml:space="preserve">В случае нарушения Лицензиатом условий, предусмотренных п. 2.6., 2.7., 2.8., 2.9., 2.10., 3.3.  Договора, </w:t>
      </w:r>
      <w:r w:rsidR="00B515B9">
        <w:rPr>
          <w:color w:val="000000"/>
          <w:sz w:val="22"/>
          <w:szCs w:val="22"/>
        </w:rPr>
        <w:t xml:space="preserve">Лицензиар вправе взыскать </w:t>
      </w:r>
      <w:r>
        <w:rPr>
          <w:color w:val="000000"/>
          <w:sz w:val="22"/>
          <w:szCs w:val="22"/>
        </w:rPr>
        <w:t>штраф в размере 100</w:t>
      </w:r>
      <w:r w:rsidRPr="00192278">
        <w:rPr>
          <w:color w:val="000000"/>
          <w:sz w:val="22"/>
          <w:szCs w:val="22"/>
        </w:rPr>
        <w:t xml:space="preserve"> 000,00 (</w:t>
      </w:r>
      <w:r>
        <w:rPr>
          <w:color w:val="000000"/>
          <w:sz w:val="22"/>
          <w:szCs w:val="22"/>
        </w:rPr>
        <w:t>Ста</w:t>
      </w:r>
      <w:r w:rsidRPr="00192278">
        <w:rPr>
          <w:color w:val="000000"/>
          <w:sz w:val="22"/>
          <w:szCs w:val="22"/>
        </w:rPr>
        <w:t xml:space="preserve"> тысяч и </w:t>
      </w:r>
      <w:r>
        <w:rPr>
          <w:color w:val="000000"/>
          <w:sz w:val="22"/>
          <w:szCs w:val="22"/>
        </w:rPr>
        <w:t>0</w:t>
      </w:r>
      <w:r w:rsidRPr="00192278">
        <w:rPr>
          <w:color w:val="000000"/>
          <w:sz w:val="22"/>
          <w:szCs w:val="22"/>
        </w:rPr>
        <w:t>0/100)</w:t>
      </w:r>
      <w:r>
        <w:rPr>
          <w:color w:val="000000"/>
          <w:sz w:val="22"/>
          <w:szCs w:val="22"/>
        </w:rPr>
        <w:t xml:space="preserve"> рублей за каждый случай нарушения.</w:t>
      </w:r>
    </w:p>
    <w:p w14:paraId="18A02F8A" w14:textId="77777777" w:rsidR="000408F3" w:rsidRDefault="000408F3" w:rsidP="000408F3">
      <w:pPr>
        <w:numPr>
          <w:ilvl w:val="1"/>
          <w:numId w:val="5"/>
        </w:numPr>
        <w:ind w:left="540" w:hanging="540"/>
        <w:jc w:val="both"/>
        <w:rPr>
          <w:color w:val="000000"/>
          <w:sz w:val="22"/>
          <w:szCs w:val="22"/>
        </w:rPr>
      </w:pPr>
      <w:r>
        <w:rPr>
          <w:color w:val="000000"/>
          <w:sz w:val="22"/>
          <w:szCs w:val="22"/>
        </w:rPr>
        <w:t xml:space="preserve">В случае утраты Лицензиатом Карточек, полученных им в соответствии с п. 3.2. Договора, Лицензиат уплачивает Лицензиару штраф в размере 2 </w:t>
      </w:r>
      <w:r w:rsidRPr="00192278">
        <w:rPr>
          <w:color w:val="000000"/>
          <w:sz w:val="22"/>
          <w:szCs w:val="22"/>
        </w:rPr>
        <w:t>4</w:t>
      </w:r>
      <w:r>
        <w:rPr>
          <w:color w:val="000000"/>
          <w:sz w:val="22"/>
          <w:szCs w:val="22"/>
        </w:rPr>
        <w:t>0</w:t>
      </w:r>
      <w:r w:rsidRPr="00192278">
        <w:rPr>
          <w:color w:val="000000"/>
          <w:sz w:val="22"/>
          <w:szCs w:val="22"/>
        </w:rPr>
        <w:t>0,00 (</w:t>
      </w:r>
      <w:r>
        <w:rPr>
          <w:color w:val="000000"/>
          <w:sz w:val="22"/>
          <w:szCs w:val="22"/>
        </w:rPr>
        <w:t xml:space="preserve">Две тысячи четыреста </w:t>
      </w:r>
      <w:r w:rsidRPr="00192278">
        <w:rPr>
          <w:color w:val="000000"/>
          <w:sz w:val="22"/>
          <w:szCs w:val="22"/>
        </w:rPr>
        <w:t>и 00/100) рублей за каждую утраченную Карточку, получает у Лицензиара новые Карточки и оплачивает стоимость</w:t>
      </w:r>
      <w:r>
        <w:rPr>
          <w:color w:val="000000"/>
          <w:sz w:val="22"/>
          <w:szCs w:val="22"/>
        </w:rPr>
        <w:t xml:space="preserve"> услуг по обеспечению доступа к Каналу и (или) </w:t>
      </w:r>
      <w:r>
        <w:rPr>
          <w:sz w:val="22"/>
          <w:szCs w:val="22"/>
        </w:rPr>
        <w:t>телеканалам, входящим в состав</w:t>
      </w:r>
      <w:r>
        <w:rPr>
          <w:color w:val="000000"/>
          <w:sz w:val="22"/>
          <w:szCs w:val="22"/>
        </w:rPr>
        <w:t xml:space="preserve"> Пакетов Лицензиара, в соответствии с п. 5.1. Договора. </w:t>
      </w:r>
    </w:p>
    <w:p w14:paraId="544C8F0F" w14:textId="34BB6F75" w:rsidR="000408F3" w:rsidRDefault="000408F3" w:rsidP="000408F3">
      <w:pPr>
        <w:numPr>
          <w:ilvl w:val="1"/>
          <w:numId w:val="5"/>
        </w:numPr>
        <w:ind w:left="540" w:hanging="540"/>
        <w:jc w:val="both"/>
        <w:rPr>
          <w:sz w:val="22"/>
          <w:szCs w:val="22"/>
        </w:rPr>
      </w:pPr>
      <w:r>
        <w:rPr>
          <w:sz w:val="22"/>
          <w:szCs w:val="22"/>
        </w:rPr>
        <w:t xml:space="preserve">В случае нарушения Лицензиатом условия п. 6.4. Договора </w:t>
      </w:r>
      <w:r w:rsidR="00B515B9">
        <w:rPr>
          <w:color w:val="000000"/>
          <w:sz w:val="22"/>
          <w:szCs w:val="22"/>
        </w:rPr>
        <w:t xml:space="preserve">Лицензиар вправе взыскать </w:t>
      </w:r>
      <w:r>
        <w:rPr>
          <w:sz w:val="22"/>
          <w:szCs w:val="22"/>
        </w:rPr>
        <w:t xml:space="preserve">штраф в размере </w:t>
      </w:r>
      <w:r w:rsidRPr="00192278">
        <w:rPr>
          <w:sz w:val="22"/>
          <w:szCs w:val="22"/>
        </w:rPr>
        <w:t>50 000,00 (Пятьдесят тысяч и 00/100) рублей за каждый</w:t>
      </w:r>
      <w:r>
        <w:rPr>
          <w:sz w:val="22"/>
          <w:szCs w:val="22"/>
        </w:rPr>
        <w:t xml:space="preserve"> случай нарушения.</w:t>
      </w:r>
    </w:p>
    <w:p w14:paraId="181908B2" w14:textId="15AFB6D8" w:rsidR="000408F3" w:rsidRPr="00192278" w:rsidRDefault="000408F3" w:rsidP="000408F3">
      <w:pPr>
        <w:numPr>
          <w:ilvl w:val="1"/>
          <w:numId w:val="5"/>
        </w:numPr>
        <w:ind w:left="567" w:hanging="567"/>
        <w:jc w:val="both"/>
        <w:rPr>
          <w:color w:val="000000"/>
          <w:sz w:val="22"/>
          <w:szCs w:val="22"/>
        </w:rPr>
      </w:pPr>
      <w:r>
        <w:rPr>
          <w:sz w:val="22"/>
          <w:szCs w:val="22"/>
        </w:rPr>
        <w:t>В</w:t>
      </w:r>
      <w:r>
        <w:rPr>
          <w:color w:val="000000"/>
          <w:sz w:val="22"/>
          <w:szCs w:val="22"/>
        </w:rPr>
        <w:t xml:space="preserve"> случае нарушения Лицензиатом </w:t>
      </w:r>
      <w:r>
        <w:rPr>
          <w:sz w:val="22"/>
          <w:szCs w:val="22"/>
        </w:rPr>
        <w:t xml:space="preserve">условий пакетирования для распространения Каналов и (или) телеканалов, входящих в Пакет Лицензиара, указанных в Приложении №2 </w:t>
      </w:r>
      <w:r>
        <w:rPr>
          <w:color w:val="000000"/>
          <w:sz w:val="22"/>
          <w:szCs w:val="22"/>
        </w:rPr>
        <w:t xml:space="preserve">к Договору, </w:t>
      </w:r>
      <w:r w:rsidR="00B515B9">
        <w:rPr>
          <w:color w:val="000000"/>
          <w:sz w:val="22"/>
          <w:szCs w:val="22"/>
        </w:rPr>
        <w:t xml:space="preserve">Лицензиар вправе взыскать </w:t>
      </w:r>
      <w:r>
        <w:rPr>
          <w:color w:val="000000"/>
          <w:sz w:val="22"/>
          <w:szCs w:val="22"/>
        </w:rPr>
        <w:t>штраф в размере 100</w:t>
      </w:r>
      <w:r w:rsidRPr="00192278">
        <w:rPr>
          <w:color w:val="000000"/>
          <w:sz w:val="22"/>
          <w:szCs w:val="22"/>
        </w:rPr>
        <w:t> 000,00 (</w:t>
      </w:r>
      <w:r>
        <w:rPr>
          <w:color w:val="000000"/>
          <w:sz w:val="22"/>
          <w:szCs w:val="22"/>
        </w:rPr>
        <w:t xml:space="preserve">Ста </w:t>
      </w:r>
      <w:r w:rsidRPr="00192278">
        <w:rPr>
          <w:color w:val="000000"/>
          <w:sz w:val="22"/>
          <w:szCs w:val="22"/>
        </w:rPr>
        <w:t>тысяч и 00/100) рублей за каждый случай нарушения.</w:t>
      </w:r>
    </w:p>
    <w:p w14:paraId="136F4AC4" w14:textId="77777777" w:rsidR="00457E36" w:rsidRDefault="000408F3" w:rsidP="000408F3">
      <w:pPr>
        <w:numPr>
          <w:ilvl w:val="1"/>
          <w:numId w:val="5"/>
        </w:numPr>
        <w:tabs>
          <w:tab w:val="num" w:pos="567"/>
        </w:tabs>
        <w:ind w:left="540" w:hanging="540"/>
        <w:jc w:val="both"/>
        <w:rPr>
          <w:sz w:val="22"/>
          <w:szCs w:val="22"/>
        </w:rPr>
      </w:pPr>
      <w:r w:rsidRPr="00192278">
        <w:rPr>
          <w:sz w:val="22"/>
          <w:szCs w:val="22"/>
        </w:rPr>
        <w:t>Все штрафные санкции, неустойки, компенсации и суммы убытков</w:t>
      </w:r>
      <w:r>
        <w:rPr>
          <w:sz w:val="22"/>
          <w:szCs w:val="22"/>
        </w:rPr>
        <w:t xml:space="preserve"> подлежат оплате в течение 15 (пятнадцати) рабочих дней с даты получения письменной претензии другой Стороны.</w:t>
      </w:r>
    </w:p>
    <w:p w14:paraId="2F93FA3A" w14:textId="77777777" w:rsidR="00457E36" w:rsidRDefault="00457E36" w:rsidP="0042422B">
      <w:pPr>
        <w:tabs>
          <w:tab w:val="num" w:pos="1788"/>
        </w:tabs>
        <w:ind w:left="540"/>
        <w:jc w:val="both"/>
        <w:rPr>
          <w:sz w:val="22"/>
          <w:szCs w:val="22"/>
        </w:rPr>
      </w:pPr>
    </w:p>
    <w:p w14:paraId="5AF33F50" w14:textId="77777777" w:rsidR="00457E36" w:rsidRDefault="00457E36" w:rsidP="0042422B">
      <w:pPr>
        <w:numPr>
          <w:ilvl w:val="0"/>
          <w:numId w:val="5"/>
        </w:numPr>
        <w:jc w:val="center"/>
        <w:rPr>
          <w:b/>
          <w:sz w:val="22"/>
          <w:szCs w:val="22"/>
        </w:rPr>
      </w:pPr>
      <w:r>
        <w:rPr>
          <w:b/>
          <w:sz w:val="22"/>
          <w:szCs w:val="22"/>
        </w:rPr>
        <w:t>Расторжение договора</w:t>
      </w:r>
    </w:p>
    <w:p w14:paraId="40D0BB66" w14:textId="77777777" w:rsidR="00457E36" w:rsidRDefault="00457E36" w:rsidP="0042422B">
      <w:pPr>
        <w:jc w:val="both"/>
        <w:rPr>
          <w:sz w:val="22"/>
          <w:szCs w:val="22"/>
        </w:rPr>
      </w:pPr>
    </w:p>
    <w:p w14:paraId="22B22201" w14:textId="77777777" w:rsidR="000408F3" w:rsidRDefault="000408F3" w:rsidP="000408F3">
      <w:pPr>
        <w:numPr>
          <w:ilvl w:val="1"/>
          <w:numId w:val="5"/>
        </w:numPr>
        <w:ind w:left="567" w:hanging="567"/>
        <w:jc w:val="both"/>
        <w:rPr>
          <w:sz w:val="22"/>
          <w:szCs w:val="22"/>
        </w:rPr>
      </w:pPr>
      <w:r>
        <w:rPr>
          <w:sz w:val="22"/>
          <w:szCs w:val="22"/>
        </w:rPr>
        <w:t>Договор может быть расторгнут в любое время  по взаимному согласию Сторон, а также в иных случаях, предусмотренных действующим законодательством РФ.</w:t>
      </w:r>
    </w:p>
    <w:p w14:paraId="26CF540F" w14:textId="77777777" w:rsidR="00457E36" w:rsidRDefault="00457E36" w:rsidP="0042422B">
      <w:pPr>
        <w:tabs>
          <w:tab w:val="num" w:pos="720"/>
        </w:tabs>
        <w:ind w:left="540"/>
        <w:jc w:val="both"/>
        <w:rPr>
          <w:color w:val="000000"/>
          <w:sz w:val="22"/>
          <w:szCs w:val="22"/>
        </w:rPr>
      </w:pPr>
    </w:p>
    <w:p w14:paraId="7AD8992A" w14:textId="77777777" w:rsidR="00457E36" w:rsidRDefault="00457E36" w:rsidP="0042422B">
      <w:pPr>
        <w:numPr>
          <w:ilvl w:val="0"/>
          <w:numId w:val="5"/>
        </w:numPr>
        <w:jc w:val="center"/>
        <w:rPr>
          <w:b/>
          <w:color w:val="000000"/>
          <w:sz w:val="22"/>
          <w:szCs w:val="22"/>
        </w:rPr>
      </w:pPr>
      <w:r>
        <w:rPr>
          <w:b/>
          <w:color w:val="000000"/>
          <w:sz w:val="22"/>
          <w:szCs w:val="22"/>
        </w:rPr>
        <w:t>Обстоятельства непреодолимой силы</w:t>
      </w:r>
    </w:p>
    <w:p w14:paraId="6278D8AA" w14:textId="77777777" w:rsidR="00457E36" w:rsidRDefault="00457E36" w:rsidP="0042422B">
      <w:pPr>
        <w:ind w:firstLine="540"/>
        <w:jc w:val="both"/>
        <w:rPr>
          <w:color w:val="000000"/>
          <w:sz w:val="22"/>
          <w:szCs w:val="22"/>
        </w:rPr>
      </w:pPr>
    </w:p>
    <w:p w14:paraId="511CEE10" w14:textId="77777777" w:rsidR="000408F3" w:rsidRDefault="000408F3" w:rsidP="000408F3">
      <w:pPr>
        <w:numPr>
          <w:ilvl w:val="1"/>
          <w:numId w:val="5"/>
        </w:numPr>
        <w:ind w:left="540" w:hanging="540"/>
        <w:jc w:val="both"/>
        <w:rPr>
          <w:color w:val="000000"/>
          <w:sz w:val="22"/>
          <w:szCs w:val="22"/>
        </w:rPr>
      </w:pPr>
      <w:r>
        <w:rPr>
          <w:color w:val="000000"/>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том числе, но не ограничиваясь: пожар, наводнение, землетрясение, военные действия, забастовки, а также любого рода непредвиденные действия государственных органов, срывы и сбои в спутниковом тракте доставки сигналов, вызванные сезонными ухудшениями в прохождении спутниковых сигналов, увеличением солнечной активности, неблагоприятными погодными условиями, ухудшающими качество сигнала, иные, не зависящие от воли сторон обстоятельства, при условии, что данные обстоятельства непосредственно повлияли на выполнение обязательств по Договору. В этом случае срок выполнения условий договорных обязательств будет продлен на время действия указанных обстоятельств.</w:t>
      </w:r>
    </w:p>
    <w:p w14:paraId="5DE5C2C3" w14:textId="77777777" w:rsidR="000408F3" w:rsidRDefault="000408F3" w:rsidP="000408F3">
      <w:pPr>
        <w:numPr>
          <w:ilvl w:val="1"/>
          <w:numId w:val="5"/>
        </w:numPr>
        <w:ind w:left="540" w:hanging="540"/>
        <w:jc w:val="both"/>
        <w:rPr>
          <w:color w:val="000000"/>
          <w:sz w:val="22"/>
          <w:szCs w:val="22"/>
        </w:rPr>
      </w:pPr>
      <w:r>
        <w:rPr>
          <w:color w:val="000000"/>
          <w:sz w:val="22"/>
          <w:szCs w:val="22"/>
        </w:rPr>
        <w:t>Сторона, которая не в состоянии выполнить свои договорные обязательства в результате действия обстоятельств, указанных в п. 10.1. Договора, незамедлительно информирует другую Сторону о начале и прекращении действия указанных обстоятельств, но в любом случае не позднее 10 (десяти) календарных дней после начала их действия. Несвоевременное уведомление о наступлении обстоятельств непреодолимой силы лишает соответствующую Сторону права ссылаться на подобные обстоятельства, как основания для освобождения от ответственности, если только действие этих обстоятельств не препятствовало высылке такого сообщения.</w:t>
      </w:r>
    </w:p>
    <w:p w14:paraId="526DA2B5" w14:textId="77777777" w:rsidR="000408F3" w:rsidRDefault="000408F3" w:rsidP="000408F3">
      <w:pPr>
        <w:numPr>
          <w:ilvl w:val="1"/>
          <w:numId w:val="5"/>
        </w:numPr>
        <w:tabs>
          <w:tab w:val="num" w:pos="567"/>
        </w:tabs>
        <w:ind w:left="540" w:hanging="540"/>
        <w:jc w:val="both"/>
        <w:rPr>
          <w:color w:val="000000"/>
          <w:sz w:val="22"/>
          <w:szCs w:val="22"/>
        </w:rPr>
      </w:pPr>
      <w:r>
        <w:rPr>
          <w:color w:val="000000"/>
          <w:sz w:val="22"/>
          <w:szCs w:val="22"/>
        </w:rPr>
        <w:t>Сертификаты соответствующих торговых палат являются необходимым и достаточным подтверждением указанных обстоятельств и сроков их действия.</w:t>
      </w:r>
    </w:p>
    <w:p w14:paraId="5307DADC" w14:textId="77777777" w:rsidR="00457E36" w:rsidRDefault="000408F3" w:rsidP="000408F3">
      <w:pPr>
        <w:numPr>
          <w:ilvl w:val="1"/>
          <w:numId w:val="5"/>
        </w:numPr>
        <w:tabs>
          <w:tab w:val="num" w:pos="567"/>
        </w:tabs>
        <w:ind w:left="540" w:hanging="540"/>
        <w:jc w:val="both"/>
        <w:rPr>
          <w:color w:val="000000"/>
          <w:sz w:val="22"/>
          <w:szCs w:val="22"/>
        </w:rPr>
      </w:pPr>
      <w:r w:rsidRPr="000408F3">
        <w:rPr>
          <w:color w:val="000000"/>
          <w:sz w:val="22"/>
          <w:szCs w:val="22"/>
        </w:rPr>
        <w:t>Если вышеупомянутые обстоятельства продолжаются более 3 (трех) месяцев, каждая Сторона имеет право на расторжение всего Договора или его части. В этом случае ни одна из Сторон не вправе требовать от другой стороны возмещения своих убытков.</w:t>
      </w:r>
    </w:p>
    <w:p w14:paraId="6F641358" w14:textId="77777777" w:rsidR="000408F3" w:rsidRPr="000408F3" w:rsidRDefault="000408F3" w:rsidP="000408F3">
      <w:pPr>
        <w:ind w:left="540"/>
        <w:jc w:val="both"/>
        <w:rPr>
          <w:color w:val="000000"/>
          <w:sz w:val="22"/>
          <w:szCs w:val="22"/>
        </w:rPr>
      </w:pPr>
    </w:p>
    <w:p w14:paraId="6D47069C" w14:textId="77777777" w:rsidR="00457E36" w:rsidRDefault="00457E36" w:rsidP="0042422B">
      <w:pPr>
        <w:numPr>
          <w:ilvl w:val="0"/>
          <w:numId w:val="5"/>
        </w:numPr>
        <w:jc w:val="center"/>
        <w:rPr>
          <w:b/>
          <w:color w:val="000000"/>
          <w:sz w:val="22"/>
          <w:szCs w:val="22"/>
        </w:rPr>
      </w:pPr>
      <w:r>
        <w:rPr>
          <w:b/>
          <w:color w:val="000000"/>
          <w:sz w:val="22"/>
          <w:szCs w:val="22"/>
        </w:rPr>
        <w:t>Срок действия договора</w:t>
      </w:r>
    </w:p>
    <w:p w14:paraId="58D58163" w14:textId="77777777" w:rsidR="00457E36" w:rsidRDefault="00457E36" w:rsidP="0042422B">
      <w:pPr>
        <w:jc w:val="center"/>
        <w:rPr>
          <w:b/>
          <w:color w:val="000000"/>
          <w:sz w:val="22"/>
          <w:szCs w:val="22"/>
        </w:rPr>
      </w:pPr>
    </w:p>
    <w:p w14:paraId="11D19067" w14:textId="77777777" w:rsidR="00457E36" w:rsidRPr="0042422B" w:rsidRDefault="000408F3" w:rsidP="0042422B">
      <w:pPr>
        <w:numPr>
          <w:ilvl w:val="1"/>
          <w:numId w:val="5"/>
        </w:numPr>
        <w:tabs>
          <w:tab w:val="num" w:pos="567"/>
        </w:tabs>
        <w:ind w:left="540" w:hanging="540"/>
        <w:jc w:val="both"/>
        <w:rPr>
          <w:b/>
          <w:color w:val="000000"/>
          <w:sz w:val="22"/>
          <w:szCs w:val="22"/>
        </w:rPr>
      </w:pPr>
      <w:r>
        <w:rPr>
          <w:color w:val="000000"/>
          <w:sz w:val="22"/>
          <w:szCs w:val="22"/>
        </w:rPr>
        <w:t>Договор вступает в силу с момента его подписания Сторонами и действует в течение Лицензионного периода. В случае если ни одна из Сторон не менее чем за 30 (тридцать) календарных дней до окончания срока действия Договора не уведомит другую Сторону о своем намерении расторгнуть Договор, то срок действия Договора и Лицензионный период автоматически пролонгируются на 12 (Двенадцать) месяцев; при этом количество пролонгаций не ограничено.</w:t>
      </w:r>
    </w:p>
    <w:p w14:paraId="2F9D864D" w14:textId="77777777" w:rsidR="0042422B" w:rsidRPr="002C3C17" w:rsidRDefault="0042422B" w:rsidP="0042422B">
      <w:pPr>
        <w:tabs>
          <w:tab w:val="num" w:pos="720"/>
        </w:tabs>
        <w:ind w:left="540"/>
        <w:jc w:val="both"/>
        <w:rPr>
          <w:b/>
          <w:color w:val="000000"/>
          <w:sz w:val="22"/>
          <w:szCs w:val="22"/>
        </w:rPr>
      </w:pPr>
    </w:p>
    <w:p w14:paraId="49360B5E" w14:textId="77777777" w:rsidR="00457E36" w:rsidRDefault="00457E36" w:rsidP="0042422B">
      <w:pPr>
        <w:numPr>
          <w:ilvl w:val="0"/>
          <w:numId w:val="5"/>
        </w:numPr>
        <w:jc w:val="center"/>
        <w:rPr>
          <w:b/>
          <w:color w:val="000000"/>
          <w:sz w:val="22"/>
          <w:szCs w:val="22"/>
        </w:rPr>
      </w:pPr>
      <w:r>
        <w:rPr>
          <w:b/>
          <w:color w:val="000000"/>
          <w:sz w:val="22"/>
          <w:szCs w:val="22"/>
        </w:rPr>
        <w:t>Конфиденциальность</w:t>
      </w:r>
    </w:p>
    <w:p w14:paraId="395EF55B" w14:textId="77777777" w:rsidR="00457E36" w:rsidRDefault="00457E36" w:rsidP="0042422B">
      <w:pPr>
        <w:ind w:left="720"/>
        <w:rPr>
          <w:b/>
          <w:color w:val="000000"/>
          <w:sz w:val="22"/>
          <w:szCs w:val="22"/>
        </w:rPr>
      </w:pPr>
    </w:p>
    <w:p w14:paraId="0AF78698" w14:textId="77777777" w:rsidR="000408F3" w:rsidRDefault="000408F3" w:rsidP="000408F3">
      <w:pPr>
        <w:numPr>
          <w:ilvl w:val="1"/>
          <w:numId w:val="5"/>
        </w:numPr>
        <w:ind w:left="540" w:hanging="540"/>
        <w:jc w:val="both"/>
        <w:rPr>
          <w:color w:val="000000"/>
          <w:sz w:val="22"/>
          <w:szCs w:val="22"/>
        </w:rPr>
      </w:pPr>
      <w:r>
        <w:rPr>
          <w:color w:val="000000"/>
          <w:sz w:val="22"/>
          <w:szCs w:val="22"/>
        </w:rPr>
        <w:t>Условия Договора являются конфиденциальной информацией и не подлежат разглашению третьим лицам одной из Сторон без письменного согласия другой Стороны за исключением случаев, предусмотренных действующим законодательством.</w:t>
      </w:r>
    </w:p>
    <w:p w14:paraId="54F32339" w14:textId="77777777" w:rsidR="00457E36" w:rsidRPr="000408F3" w:rsidRDefault="000408F3" w:rsidP="000408F3">
      <w:pPr>
        <w:numPr>
          <w:ilvl w:val="1"/>
          <w:numId w:val="5"/>
        </w:numPr>
        <w:tabs>
          <w:tab w:val="num" w:pos="567"/>
        </w:tabs>
        <w:ind w:left="540" w:hanging="540"/>
        <w:jc w:val="both"/>
        <w:rPr>
          <w:color w:val="000000"/>
          <w:sz w:val="22"/>
          <w:szCs w:val="22"/>
        </w:rPr>
      </w:pPr>
      <w:r>
        <w:rPr>
          <w:color w:val="000000"/>
          <w:sz w:val="22"/>
          <w:szCs w:val="22"/>
        </w:rPr>
        <w:t>Стороны принимают все необходимые меры для того, чтобы их сотрудники, агенты, контрагенты, правопреемники и иные лица, которым может быть передана указанная в пункте 12.1.  Договора конфиденциальная информация, без предварительного согласия другой Стороны не раскрывали ее в какой-либо форме, за исключением случаев, когда раскрытие такой информации является обязательным в соответствии с действующим законодательством Российской Федерации или в связи с законными требованиями уполномоченных органов и (или) лиц.</w:t>
      </w:r>
    </w:p>
    <w:p w14:paraId="0E9B2FC8" w14:textId="77777777" w:rsidR="00457E36" w:rsidRDefault="00457E36" w:rsidP="0042422B">
      <w:pPr>
        <w:tabs>
          <w:tab w:val="num" w:pos="720"/>
        </w:tabs>
        <w:ind w:left="540"/>
        <w:jc w:val="both"/>
        <w:rPr>
          <w:color w:val="000000"/>
          <w:sz w:val="22"/>
          <w:szCs w:val="22"/>
        </w:rPr>
      </w:pPr>
    </w:p>
    <w:p w14:paraId="7284B89C" w14:textId="77777777" w:rsidR="000408F3" w:rsidRPr="009F69D1" w:rsidRDefault="000408F3" w:rsidP="0042422B">
      <w:pPr>
        <w:tabs>
          <w:tab w:val="num" w:pos="720"/>
        </w:tabs>
        <w:ind w:left="540"/>
        <w:jc w:val="both"/>
        <w:rPr>
          <w:color w:val="000000"/>
          <w:sz w:val="22"/>
          <w:szCs w:val="22"/>
        </w:rPr>
      </w:pPr>
    </w:p>
    <w:p w14:paraId="68AB3846" w14:textId="77777777" w:rsidR="00457E36" w:rsidRDefault="00457E36" w:rsidP="0042422B">
      <w:pPr>
        <w:numPr>
          <w:ilvl w:val="0"/>
          <w:numId w:val="5"/>
        </w:numPr>
        <w:jc w:val="center"/>
        <w:rPr>
          <w:b/>
          <w:color w:val="000000"/>
          <w:sz w:val="22"/>
          <w:szCs w:val="22"/>
        </w:rPr>
      </w:pPr>
      <w:r>
        <w:rPr>
          <w:b/>
          <w:color w:val="000000"/>
          <w:sz w:val="22"/>
          <w:szCs w:val="22"/>
        </w:rPr>
        <w:t>Заключительные положения</w:t>
      </w:r>
    </w:p>
    <w:p w14:paraId="0B9ABC29" w14:textId="77777777" w:rsidR="00457E36" w:rsidRDefault="00457E36" w:rsidP="0042422B">
      <w:pPr>
        <w:jc w:val="both"/>
        <w:rPr>
          <w:color w:val="000000"/>
          <w:sz w:val="22"/>
          <w:szCs w:val="22"/>
        </w:rPr>
      </w:pPr>
    </w:p>
    <w:p w14:paraId="4A31257E" w14:textId="77777777" w:rsidR="000408F3" w:rsidRDefault="000408F3" w:rsidP="000408F3">
      <w:pPr>
        <w:numPr>
          <w:ilvl w:val="1"/>
          <w:numId w:val="5"/>
        </w:numPr>
        <w:ind w:left="540" w:hanging="540"/>
        <w:jc w:val="both"/>
        <w:rPr>
          <w:color w:val="000000"/>
          <w:sz w:val="22"/>
          <w:szCs w:val="22"/>
        </w:rPr>
      </w:pPr>
      <w:r>
        <w:rPr>
          <w:color w:val="000000"/>
          <w:sz w:val="22"/>
          <w:szCs w:val="22"/>
        </w:rPr>
        <w:t>Достаточным доказательством даты активации Карточки будут являться информационные (учетные) записи Лицензиара вне зависимости от технического устройства, с помощью которого они были осуществлены.</w:t>
      </w:r>
    </w:p>
    <w:p w14:paraId="5A78403E" w14:textId="77777777" w:rsidR="000408F3" w:rsidRDefault="000408F3" w:rsidP="000408F3">
      <w:pPr>
        <w:numPr>
          <w:ilvl w:val="1"/>
          <w:numId w:val="5"/>
        </w:numPr>
        <w:ind w:left="540" w:hanging="540"/>
        <w:jc w:val="both"/>
        <w:rPr>
          <w:color w:val="000000"/>
          <w:sz w:val="22"/>
          <w:szCs w:val="22"/>
        </w:rPr>
      </w:pPr>
      <w:r>
        <w:rPr>
          <w:color w:val="000000"/>
          <w:sz w:val="22"/>
          <w:szCs w:val="22"/>
        </w:rPr>
        <w:t>Договор истолковывается и регулируется законодательством Российской Федерации. 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 Москвы.</w:t>
      </w:r>
    </w:p>
    <w:p w14:paraId="524572D3" w14:textId="77777777" w:rsidR="000408F3" w:rsidRDefault="000408F3" w:rsidP="000408F3">
      <w:pPr>
        <w:numPr>
          <w:ilvl w:val="1"/>
          <w:numId w:val="5"/>
        </w:numPr>
        <w:ind w:left="540" w:hanging="540"/>
        <w:jc w:val="both"/>
        <w:rPr>
          <w:color w:val="000000"/>
          <w:sz w:val="22"/>
          <w:szCs w:val="22"/>
        </w:rPr>
      </w:pPr>
      <w:r>
        <w:rPr>
          <w:color w:val="000000"/>
          <w:sz w:val="22"/>
          <w:szCs w:val="22"/>
        </w:rPr>
        <w:t>Все изменения, дополнения и приложения к Договору являются его неотъемлемой частью и действительны только в случае их подписания надлежащим образом уполномоченными представителями Сторон.</w:t>
      </w:r>
    </w:p>
    <w:p w14:paraId="4D52DC7F" w14:textId="77777777" w:rsidR="000408F3" w:rsidRDefault="000408F3" w:rsidP="000408F3">
      <w:pPr>
        <w:numPr>
          <w:ilvl w:val="1"/>
          <w:numId w:val="5"/>
        </w:numPr>
        <w:ind w:left="540" w:hanging="540"/>
        <w:jc w:val="both"/>
        <w:rPr>
          <w:color w:val="000000"/>
          <w:sz w:val="22"/>
          <w:szCs w:val="22"/>
        </w:rPr>
      </w:pPr>
      <w:r>
        <w:rPr>
          <w:color w:val="000000"/>
          <w:sz w:val="22"/>
          <w:szCs w:val="22"/>
        </w:rPr>
        <w:t>Любые предусмотренные Договором документы и (или) уведомления, доставка которых прямо не определена соответствующими условиями Договора, считаются направленными другой Стороне надлежащим образом (курьером, заказным письмом, электронной почтой, факсом и другими средствами связи) в том случае если Сторона – отправитель имеет доказательство отправления и получения другой Стороной указанных документов.</w:t>
      </w:r>
    </w:p>
    <w:p w14:paraId="7EE1D7CA" w14:textId="77777777" w:rsidR="000408F3" w:rsidRDefault="000408F3" w:rsidP="000408F3">
      <w:pPr>
        <w:numPr>
          <w:ilvl w:val="1"/>
          <w:numId w:val="5"/>
        </w:numPr>
        <w:ind w:left="540" w:hanging="540"/>
        <w:jc w:val="both"/>
        <w:rPr>
          <w:color w:val="000000"/>
          <w:sz w:val="22"/>
          <w:szCs w:val="22"/>
        </w:rPr>
      </w:pPr>
      <w:r>
        <w:rPr>
          <w:color w:val="000000"/>
          <w:sz w:val="22"/>
          <w:szCs w:val="22"/>
        </w:rPr>
        <w:t>Стороны обязуются незамедлительно информировать друг друга об изменении своих почтовых адресов, банковских реквизитах, номеров телефонов.</w:t>
      </w:r>
    </w:p>
    <w:p w14:paraId="3920508D" w14:textId="77777777" w:rsidR="000408F3" w:rsidRDefault="000408F3" w:rsidP="000408F3">
      <w:pPr>
        <w:numPr>
          <w:ilvl w:val="1"/>
          <w:numId w:val="5"/>
        </w:numPr>
        <w:ind w:left="540" w:hanging="540"/>
        <w:jc w:val="both"/>
        <w:rPr>
          <w:color w:val="000000"/>
          <w:sz w:val="22"/>
          <w:szCs w:val="22"/>
        </w:rPr>
      </w:pPr>
      <w:r>
        <w:rPr>
          <w:color w:val="000000"/>
          <w:sz w:val="22"/>
          <w:szCs w:val="22"/>
        </w:rPr>
        <w:t xml:space="preserve">Ни одна из Сторон не вправе передавать третьим лицам свои права и обязанности по Договору без предварительного письменного согласия другой Стороны. </w:t>
      </w:r>
    </w:p>
    <w:p w14:paraId="27BF07EB" w14:textId="77777777" w:rsidR="000408F3" w:rsidRDefault="000408F3" w:rsidP="000408F3">
      <w:pPr>
        <w:numPr>
          <w:ilvl w:val="1"/>
          <w:numId w:val="5"/>
        </w:numPr>
        <w:ind w:left="540" w:hanging="540"/>
        <w:jc w:val="both"/>
        <w:rPr>
          <w:color w:val="000000"/>
          <w:sz w:val="22"/>
          <w:szCs w:val="22"/>
        </w:rPr>
      </w:pPr>
      <w:r>
        <w:rPr>
          <w:color w:val="000000"/>
          <w:sz w:val="22"/>
          <w:szCs w:val="22"/>
        </w:rPr>
        <w:t>Договор составлен на русском языке в двух (2) экземплярах по одному для каждой Стороны, Договор содержит окончательные и полные условия Договора Сторон и заменяет всю предшествующую переписку и предварительные переговоры Сторон по его предмету.</w:t>
      </w:r>
    </w:p>
    <w:p w14:paraId="669F7BEA" w14:textId="77777777" w:rsidR="000408F3" w:rsidRPr="009F69D1" w:rsidRDefault="000408F3" w:rsidP="000408F3">
      <w:pPr>
        <w:ind w:left="540"/>
        <w:jc w:val="both"/>
        <w:rPr>
          <w:color w:val="000000"/>
          <w:sz w:val="22"/>
          <w:szCs w:val="22"/>
        </w:rPr>
      </w:pPr>
    </w:p>
    <w:p w14:paraId="0F61AD08" w14:textId="77777777" w:rsidR="000408F3" w:rsidRDefault="000408F3" w:rsidP="000408F3">
      <w:pPr>
        <w:tabs>
          <w:tab w:val="num" w:pos="720"/>
        </w:tabs>
        <w:ind w:left="540"/>
        <w:jc w:val="both"/>
        <w:rPr>
          <w:color w:val="000000"/>
          <w:sz w:val="22"/>
          <w:szCs w:val="22"/>
        </w:rPr>
      </w:pPr>
      <w:r>
        <w:rPr>
          <w:color w:val="000000"/>
          <w:sz w:val="22"/>
          <w:szCs w:val="22"/>
        </w:rPr>
        <w:t>Приложения:</w:t>
      </w:r>
    </w:p>
    <w:p w14:paraId="3137CA66" w14:textId="77777777" w:rsidR="000408F3" w:rsidRDefault="000408F3" w:rsidP="000408F3">
      <w:pPr>
        <w:numPr>
          <w:ilvl w:val="0"/>
          <w:numId w:val="6"/>
        </w:numPr>
        <w:jc w:val="both"/>
        <w:rPr>
          <w:color w:val="000000"/>
          <w:sz w:val="22"/>
          <w:szCs w:val="22"/>
        </w:rPr>
      </w:pPr>
      <w:r>
        <w:rPr>
          <w:color w:val="000000"/>
          <w:sz w:val="22"/>
          <w:szCs w:val="22"/>
        </w:rPr>
        <w:t xml:space="preserve"> Приложение №1: «Форма Отчета Лицензиата»;</w:t>
      </w:r>
    </w:p>
    <w:p w14:paraId="445C7143" w14:textId="77777777" w:rsidR="000408F3" w:rsidRDefault="000408F3" w:rsidP="000408F3">
      <w:pPr>
        <w:numPr>
          <w:ilvl w:val="0"/>
          <w:numId w:val="6"/>
        </w:numPr>
        <w:rPr>
          <w:color w:val="000000"/>
          <w:sz w:val="22"/>
          <w:szCs w:val="22"/>
        </w:rPr>
      </w:pPr>
      <w:r>
        <w:rPr>
          <w:color w:val="000000"/>
          <w:sz w:val="22"/>
          <w:szCs w:val="22"/>
        </w:rPr>
        <w:t xml:space="preserve"> Приложение №2: «Условия распространения Канала и (или) </w:t>
      </w:r>
      <w:r>
        <w:rPr>
          <w:sz w:val="22"/>
          <w:szCs w:val="22"/>
        </w:rPr>
        <w:t>телеканалов, входящих в состав</w:t>
      </w:r>
      <w:r>
        <w:rPr>
          <w:color w:val="000000"/>
          <w:sz w:val="22"/>
          <w:szCs w:val="22"/>
        </w:rPr>
        <w:t xml:space="preserve"> Пакетов Лицензиара, и порядок определения размера лицензионного вознаграждения»;</w:t>
      </w:r>
    </w:p>
    <w:p w14:paraId="2971F8C0" w14:textId="77777777" w:rsidR="000408F3" w:rsidRPr="007246B4" w:rsidRDefault="000408F3" w:rsidP="000408F3">
      <w:pPr>
        <w:numPr>
          <w:ilvl w:val="0"/>
          <w:numId w:val="6"/>
        </w:numPr>
        <w:rPr>
          <w:color w:val="000000"/>
          <w:sz w:val="22"/>
          <w:szCs w:val="22"/>
        </w:rPr>
      </w:pPr>
      <w:r>
        <w:rPr>
          <w:color w:val="000000"/>
          <w:sz w:val="22"/>
          <w:szCs w:val="22"/>
        </w:rPr>
        <w:t xml:space="preserve"> Приложение №3: «Форма Акта об исполнении обязательств»;</w:t>
      </w:r>
    </w:p>
    <w:p w14:paraId="14609653" w14:textId="1106400F" w:rsidR="0042422B" w:rsidRPr="00073ECD" w:rsidRDefault="000408F3" w:rsidP="007246B4">
      <w:pPr>
        <w:numPr>
          <w:ilvl w:val="0"/>
          <w:numId w:val="6"/>
        </w:numPr>
        <w:rPr>
          <w:color w:val="000000"/>
          <w:sz w:val="22"/>
          <w:szCs w:val="22"/>
        </w:rPr>
      </w:pPr>
      <w:r w:rsidRPr="00113561">
        <w:rPr>
          <w:color w:val="000000"/>
          <w:sz w:val="22"/>
          <w:szCs w:val="22"/>
        </w:rPr>
        <w:t>Приложение №4: «Форма Акта об оказанных услугах».</w:t>
      </w:r>
    </w:p>
    <w:p w14:paraId="5873A6F2" w14:textId="77777777" w:rsidR="000408F3" w:rsidRPr="0042422B" w:rsidRDefault="000408F3" w:rsidP="000408F3">
      <w:pPr>
        <w:ind w:left="900"/>
        <w:rPr>
          <w:color w:val="000000"/>
          <w:sz w:val="22"/>
          <w:szCs w:val="22"/>
        </w:rPr>
      </w:pPr>
    </w:p>
    <w:p w14:paraId="67D885FA" w14:textId="77777777" w:rsidR="00457E36" w:rsidRDefault="00457E36" w:rsidP="0042422B">
      <w:pPr>
        <w:numPr>
          <w:ilvl w:val="0"/>
          <w:numId w:val="5"/>
        </w:numPr>
        <w:jc w:val="center"/>
        <w:rPr>
          <w:b/>
          <w:color w:val="000000"/>
          <w:sz w:val="22"/>
          <w:szCs w:val="22"/>
        </w:rPr>
      </w:pPr>
      <w:r w:rsidRPr="0042422B">
        <w:rPr>
          <w:b/>
          <w:color w:val="000000"/>
          <w:sz w:val="22"/>
          <w:szCs w:val="22"/>
        </w:rPr>
        <w:t>Реквизиты и подписи Сторон</w:t>
      </w:r>
    </w:p>
    <w:p w14:paraId="7898AF85" w14:textId="77777777" w:rsidR="000408F3" w:rsidRPr="0042422B" w:rsidRDefault="000408F3" w:rsidP="00766405">
      <w:pPr>
        <w:ind w:left="720"/>
        <w:rPr>
          <w:b/>
          <w:color w:val="000000"/>
          <w:sz w:val="22"/>
          <w:szCs w:val="22"/>
        </w:rPr>
      </w:pPr>
    </w:p>
    <w:tbl>
      <w:tblPr>
        <w:tblW w:w="9178"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2"/>
        <w:gridCol w:w="4536"/>
      </w:tblGrid>
      <w:tr w:rsidR="00457E36" w:rsidRPr="0042422B" w14:paraId="4F75B74C" w14:textId="77777777" w:rsidTr="002C3C17">
        <w:trPr>
          <w:trHeight w:val="3822"/>
        </w:trPr>
        <w:tc>
          <w:tcPr>
            <w:tcW w:w="4642" w:type="dxa"/>
            <w:tcBorders>
              <w:top w:val="single" w:sz="4" w:space="0" w:color="auto"/>
              <w:left w:val="single" w:sz="4" w:space="0" w:color="auto"/>
              <w:bottom w:val="single" w:sz="4" w:space="0" w:color="auto"/>
              <w:right w:val="single" w:sz="4" w:space="0" w:color="auto"/>
            </w:tcBorders>
          </w:tcPr>
          <w:p w14:paraId="14926A25" w14:textId="77777777" w:rsidR="00457E36" w:rsidRPr="0042422B" w:rsidRDefault="00457E36" w:rsidP="00987DC7">
            <w:pPr>
              <w:spacing w:line="276" w:lineRule="auto"/>
              <w:ind w:firstLine="540"/>
              <w:jc w:val="center"/>
              <w:rPr>
                <w:b/>
                <w:color w:val="000000"/>
                <w:sz w:val="22"/>
                <w:szCs w:val="22"/>
                <w:u w:val="single"/>
                <w:lang w:eastAsia="en-US"/>
              </w:rPr>
            </w:pPr>
            <w:r w:rsidRPr="0042422B">
              <w:rPr>
                <w:b/>
                <w:color w:val="000000"/>
                <w:sz w:val="22"/>
                <w:szCs w:val="22"/>
                <w:u w:val="single"/>
                <w:lang w:eastAsia="en-US"/>
              </w:rPr>
              <w:t>Лицензиар:</w:t>
            </w:r>
          </w:p>
          <w:p w14:paraId="4FFEC56A" w14:textId="77777777" w:rsidR="00457E36" w:rsidRPr="0042422B" w:rsidRDefault="00457E36" w:rsidP="00987DC7">
            <w:pPr>
              <w:spacing w:line="276" w:lineRule="auto"/>
              <w:jc w:val="both"/>
              <w:rPr>
                <w:b/>
                <w:color w:val="000000"/>
                <w:sz w:val="22"/>
                <w:szCs w:val="22"/>
                <w:lang w:eastAsia="en-US"/>
              </w:rPr>
            </w:pPr>
            <w:r w:rsidRPr="0042422B">
              <w:rPr>
                <w:b/>
                <w:color w:val="000000"/>
                <w:sz w:val="22"/>
                <w:szCs w:val="22"/>
                <w:lang w:eastAsia="en-US"/>
              </w:rPr>
              <w:t>ОАО «НТВ-ПЛЮС»</w:t>
            </w:r>
          </w:p>
          <w:p w14:paraId="7BE84148" w14:textId="77777777" w:rsidR="00457E36" w:rsidRPr="0042422B" w:rsidRDefault="000408F3" w:rsidP="00987DC7">
            <w:pPr>
              <w:spacing w:line="276" w:lineRule="auto"/>
              <w:rPr>
                <w:color w:val="000000"/>
                <w:sz w:val="22"/>
                <w:szCs w:val="22"/>
                <w:lang w:eastAsia="en-US"/>
              </w:rPr>
            </w:pPr>
            <w:r>
              <w:rPr>
                <w:color w:val="000000"/>
                <w:sz w:val="22"/>
                <w:szCs w:val="22"/>
                <w:lang w:eastAsia="en-US"/>
              </w:rPr>
              <w:t xml:space="preserve">Место нахождения: </w:t>
            </w:r>
            <w:r w:rsidR="00457E36" w:rsidRPr="0042422B">
              <w:rPr>
                <w:color w:val="000000"/>
                <w:sz w:val="22"/>
                <w:szCs w:val="22"/>
                <w:lang w:eastAsia="en-US"/>
              </w:rPr>
              <w:t xml:space="preserve">123610, </w:t>
            </w:r>
            <w:r>
              <w:rPr>
                <w:color w:val="000000"/>
                <w:sz w:val="22"/>
                <w:szCs w:val="22"/>
                <w:lang w:eastAsia="en-US"/>
              </w:rPr>
              <w:t xml:space="preserve">г. Москва </w:t>
            </w:r>
            <w:r w:rsidR="00457E36" w:rsidRPr="0042422B">
              <w:rPr>
                <w:color w:val="000000"/>
                <w:sz w:val="22"/>
                <w:szCs w:val="22"/>
                <w:lang w:eastAsia="en-US"/>
              </w:rPr>
              <w:t>Краснопресненская наб., д.</w:t>
            </w:r>
            <w:r>
              <w:rPr>
                <w:color w:val="000000"/>
                <w:sz w:val="22"/>
                <w:szCs w:val="22"/>
                <w:lang w:eastAsia="en-US"/>
              </w:rPr>
              <w:t xml:space="preserve"> </w:t>
            </w:r>
            <w:r w:rsidR="00457E36" w:rsidRPr="0042422B">
              <w:rPr>
                <w:color w:val="000000"/>
                <w:sz w:val="22"/>
                <w:szCs w:val="22"/>
                <w:lang w:eastAsia="en-US"/>
              </w:rPr>
              <w:t>12 (подъезд 6)</w:t>
            </w:r>
          </w:p>
          <w:p w14:paraId="181D55D4" w14:textId="77777777" w:rsidR="00457E36" w:rsidRPr="0042422B" w:rsidRDefault="00457E36" w:rsidP="00987DC7">
            <w:pPr>
              <w:spacing w:line="276" w:lineRule="auto"/>
              <w:rPr>
                <w:color w:val="000000"/>
                <w:sz w:val="22"/>
                <w:szCs w:val="22"/>
                <w:lang w:eastAsia="en-US"/>
              </w:rPr>
            </w:pPr>
            <w:r w:rsidRPr="0042422B">
              <w:rPr>
                <w:color w:val="000000"/>
                <w:sz w:val="22"/>
                <w:szCs w:val="22"/>
                <w:lang w:eastAsia="en-US"/>
              </w:rPr>
              <w:t>Фактический адрес: 117545</w:t>
            </w:r>
            <w:r w:rsidR="000408F3">
              <w:rPr>
                <w:color w:val="000000"/>
                <w:sz w:val="22"/>
                <w:szCs w:val="22"/>
                <w:lang w:eastAsia="en-US"/>
              </w:rPr>
              <w:t>, г.</w:t>
            </w:r>
            <w:r w:rsidRPr="0042422B">
              <w:rPr>
                <w:color w:val="000000"/>
                <w:sz w:val="22"/>
                <w:szCs w:val="22"/>
                <w:lang w:eastAsia="en-US"/>
              </w:rPr>
              <w:t xml:space="preserve"> Москва, </w:t>
            </w:r>
          </w:p>
          <w:p w14:paraId="3872646F" w14:textId="77777777" w:rsidR="00457E36" w:rsidRPr="0042422B" w:rsidRDefault="00457E36" w:rsidP="00987DC7">
            <w:pPr>
              <w:spacing w:line="276" w:lineRule="auto"/>
              <w:rPr>
                <w:color w:val="000000"/>
                <w:sz w:val="22"/>
                <w:szCs w:val="22"/>
                <w:lang w:eastAsia="en-US"/>
              </w:rPr>
            </w:pPr>
            <w:r w:rsidRPr="0042422B">
              <w:rPr>
                <w:color w:val="000000"/>
                <w:sz w:val="22"/>
                <w:szCs w:val="22"/>
                <w:lang w:eastAsia="en-US"/>
              </w:rPr>
              <w:t>Варшавское ш., д. 125, стр.1, секц.10.</w:t>
            </w:r>
          </w:p>
          <w:p w14:paraId="1783B591" w14:textId="77777777" w:rsidR="00457E36" w:rsidRPr="0042422B" w:rsidRDefault="00457E36" w:rsidP="00987DC7">
            <w:pPr>
              <w:pStyle w:val="2"/>
              <w:keepNext w:val="0"/>
              <w:widowControl w:val="0"/>
              <w:spacing w:line="276" w:lineRule="auto"/>
              <w:jc w:val="left"/>
              <w:rPr>
                <w:b w:val="0"/>
                <w:color w:val="000000"/>
                <w:sz w:val="22"/>
                <w:szCs w:val="22"/>
              </w:rPr>
            </w:pPr>
            <w:r w:rsidRPr="0042422B">
              <w:rPr>
                <w:b w:val="0"/>
                <w:color w:val="000000"/>
                <w:sz w:val="22"/>
                <w:szCs w:val="22"/>
              </w:rPr>
              <w:t>тел.:(495)775-56-35, 775-56-00, факс:(495)775-56-01</w:t>
            </w:r>
          </w:p>
          <w:p w14:paraId="32D93AD7" w14:textId="77777777" w:rsidR="00457E36" w:rsidRPr="0042422B" w:rsidRDefault="00457E36" w:rsidP="00987DC7">
            <w:pPr>
              <w:pStyle w:val="1"/>
              <w:spacing w:line="276" w:lineRule="auto"/>
              <w:rPr>
                <w:b w:val="0"/>
                <w:bCs/>
                <w:i w:val="0"/>
                <w:iCs/>
                <w:sz w:val="22"/>
                <w:szCs w:val="22"/>
                <w:lang w:eastAsia="en-US"/>
              </w:rPr>
            </w:pPr>
            <w:r w:rsidRPr="0042422B">
              <w:rPr>
                <w:b w:val="0"/>
                <w:bCs/>
                <w:i w:val="0"/>
                <w:iCs/>
                <w:sz w:val="22"/>
                <w:szCs w:val="22"/>
                <w:lang w:eastAsia="en-US"/>
              </w:rPr>
              <w:t>ИНН   7703121379 / КПП 997750001</w:t>
            </w:r>
          </w:p>
          <w:p w14:paraId="52B328AA" w14:textId="77777777" w:rsidR="00457E36" w:rsidRPr="0042422B" w:rsidRDefault="00457E36" w:rsidP="00987DC7">
            <w:pPr>
              <w:pStyle w:val="1"/>
              <w:spacing w:line="276" w:lineRule="auto"/>
              <w:rPr>
                <w:b w:val="0"/>
                <w:bCs/>
                <w:i w:val="0"/>
                <w:iCs/>
                <w:sz w:val="22"/>
                <w:szCs w:val="22"/>
                <w:lang w:eastAsia="en-US"/>
              </w:rPr>
            </w:pPr>
            <w:r w:rsidRPr="0042422B">
              <w:rPr>
                <w:b w:val="0"/>
                <w:bCs/>
                <w:i w:val="0"/>
                <w:iCs/>
                <w:sz w:val="22"/>
                <w:szCs w:val="22"/>
                <w:lang w:eastAsia="en-US"/>
              </w:rPr>
              <w:t xml:space="preserve">Р/с  40702810800000007356 в </w:t>
            </w:r>
          </w:p>
          <w:p w14:paraId="3E2BE470" w14:textId="0B478F0A" w:rsidR="00457E36" w:rsidRPr="0042422B" w:rsidRDefault="000A46E4" w:rsidP="00987DC7">
            <w:pPr>
              <w:pStyle w:val="1"/>
              <w:spacing w:line="276" w:lineRule="auto"/>
              <w:rPr>
                <w:b w:val="0"/>
                <w:bCs/>
                <w:i w:val="0"/>
                <w:iCs/>
                <w:sz w:val="22"/>
                <w:szCs w:val="22"/>
                <w:lang w:eastAsia="en-US"/>
              </w:rPr>
            </w:pPr>
            <w:r>
              <w:rPr>
                <w:b w:val="0"/>
                <w:bCs/>
                <w:i w:val="0"/>
                <w:iCs/>
                <w:sz w:val="22"/>
                <w:szCs w:val="22"/>
                <w:lang w:eastAsia="en-US"/>
              </w:rPr>
              <w:t xml:space="preserve">Банк </w:t>
            </w:r>
            <w:r w:rsidR="00457E36" w:rsidRPr="0042422B">
              <w:rPr>
                <w:b w:val="0"/>
                <w:bCs/>
                <w:i w:val="0"/>
                <w:iCs/>
                <w:sz w:val="22"/>
                <w:szCs w:val="22"/>
                <w:lang w:eastAsia="en-US"/>
              </w:rPr>
              <w:t>ГПБ (АО) г. Москва</w:t>
            </w:r>
          </w:p>
          <w:p w14:paraId="34E77EFF" w14:textId="77777777" w:rsidR="00457E36" w:rsidRPr="0042422B" w:rsidRDefault="00457E36" w:rsidP="00987DC7">
            <w:pPr>
              <w:pStyle w:val="1"/>
              <w:spacing w:line="276" w:lineRule="auto"/>
              <w:rPr>
                <w:b w:val="0"/>
                <w:bCs/>
                <w:i w:val="0"/>
                <w:iCs/>
                <w:sz w:val="22"/>
                <w:szCs w:val="22"/>
                <w:lang w:eastAsia="en-US"/>
              </w:rPr>
            </w:pPr>
            <w:r w:rsidRPr="0042422B">
              <w:rPr>
                <w:b w:val="0"/>
                <w:bCs/>
                <w:i w:val="0"/>
                <w:iCs/>
                <w:sz w:val="22"/>
                <w:szCs w:val="22"/>
                <w:lang w:eastAsia="en-US"/>
              </w:rPr>
              <w:t>К/с № 30101810200000000823</w:t>
            </w:r>
          </w:p>
          <w:p w14:paraId="2FFFBC1A" w14:textId="77777777" w:rsidR="00457E36" w:rsidRPr="0042422B" w:rsidRDefault="00457E36" w:rsidP="00987DC7">
            <w:pPr>
              <w:pStyle w:val="1"/>
              <w:spacing w:line="276" w:lineRule="auto"/>
              <w:rPr>
                <w:b w:val="0"/>
                <w:bCs/>
                <w:i w:val="0"/>
                <w:iCs/>
                <w:sz w:val="22"/>
                <w:szCs w:val="22"/>
                <w:lang w:eastAsia="en-US"/>
              </w:rPr>
            </w:pPr>
            <w:r w:rsidRPr="0042422B">
              <w:rPr>
                <w:b w:val="0"/>
                <w:bCs/>
                <w:i w:val="0"/>
                <w:iCs/>
                <w:sz w:val="22"/>
                <w:szCs w:val="22"/>
                <w:lang w:eastAsia="en-US"/>
              </w:rPr>
              <w:t>БИК 044525823</w:t>
            </w:r>
          </w:p>
          <w:p w14:paraId="00E00585" w14:textId="77777777" w:rsidR="00457E36" w:rsidRDefault="00457E36" w:rsidP="00987DC7">
            <w:pPr>
              <w:pStyle w:val="1"/>
              <w:spacing w:line="276" w:lineRule="auto"/>
              <w:rPr>
                <w:b w:val="0"/>
                <w:bCs/>
                <w:i w:val="0"/>
                <w:iCs/>
                <w:sz w:val="22"/>
                <w:szCs w:val="22"/>
                <w:lang w:eastAsia="en-US"/>
              </w:rPr>
            </w:pPr>
            <w:r w:rsidRPr="0042422B">
              <w:rPr>
                <w:b w:val="0"/>
                <w:bCs/>
                <w:i w:val="0"/>
                <w:iCs/>
                <w:sz w:val="22"/>
                <w:szCs w:val="22"/>
                <w:lang w:eastAsia="en-US"/>
              </w:rPr>
              <w:t>ОГРН 1027700156703</w:t>
            </w:r>
          </w:p>
          <w:p w14:paraId="2AC729AA" w14:textId="77777777" w:rsidR="00270F2F" w:rsidRPr="0042422B" w:rsidRDefault="00270F2F" w:rsidP="00987DC7">
            <w:pPr>
              <w:pStyle w:val="1"/>
              <w:spacing w:line="276" w:lineRule="auto"/>
              <w:rPr>
                <w:b w:val="0"/>
                <w:bCs/>
                <w:i w:val="0"/>
                <w:iCs/>
                <w:sz w:val="22"/>
                <w:szCs w:val="22"/>
                <w:lang w:eastAsia="en-US"/>
              </w:rPr>
            </w:pPr>
          </w:p>
          <w:p w14:paraId="2D406B27" w14:textId="77777777" w:rsidR="00457E36" w:rsidRPr="0042422B" w:rsidRDefault="00457E36" w:rsidP="00987DC7">
            <w:pPr>
              <w:pStyle w:val="1"/>
              <w:spacing w:line="276" w:lineRule="auto"/>
              <w:rPr>
                <w:b w:val="0"/>
                <w:bCs/>
                <w:i w:val="0"/>
                <w:iCs/>
                <w:sz w:val="22"/>
                <w:szCs w:val="22"/>
                <w:lang w:eastAsia="en-US"/>
              </w:rPr>
            </w:pPr>
          </w:p>
          <w:p w14:paraId="1B5B749D" w14:textId="77777777" w:rsidR="00457E36" w:rsidRPr="0042422B" w:rsidRDefault="00457E36" w:rsidP="002C3C17">
            <w:pPr>
              <w:widowControl w:val="0"/>
              <w:spacing w:line="276" w:lineRule="auto"/>
              <w:rPr>
                <w:color w:val="000000"/>
                <w:sz w:val="22"/>
                <w:szCs w:val="22"/>
                <w:lang w:eastAsia="en-US"/>
              </w:rPr>
            </w:pPr>
            <w:r w:rsidRPr="0042422B">
              <w:rPr>
                <w:color w:val="000000"/>
                <w:sz w:val="22"/>
                <w:szCs w:val="22"/>
                <w:lang w:eastAsia="en-US"/>
              </w:rPr>
              <w:t xml:space="preserve">Подпись: _______________ </w:t>
            </w:r>
            <w:r w:rsidR="00F62F48">
              <w:rPr>
                <w:color w:val="000000"/>
                <w:sz w:val="22"/>
                <w:szCs w:val="22"/>
                <w:lang w:eastAsia="en-US"/>
              </w:rPr>
              <w:t>Горбик М.Г</w:t>
            </w:r>
            <w:r w:rsidRPr="0042422B">
              <w:rPr>
                <w:color w:val="000000"/>
                <w:sz w:val="22"/>
                <w:szCs w:val="22"/>
                <w:lang w:eastAsia="en-US"/>
              </w:rPr>
              <w:t>.</w:t>
            </w:r>
          </w:p>
          <w:p w14:paraId="1E9567EB" w14:textId="77777777" w:rsidR="00457E36" w:rsidRPr="0042422B" w:rsidRDefault="00457E36" w:rsidP="00987DC7">
            <w:pPr>
              <w:spacing w:line="276" w:lineRule="auto"/>
              <w:rPr>
                <w:color w:val="000000"/>
                <w:sz w:val="22"/>
                <w:szCs w:val="22"/>
                <w:lang w:eastAsia="en-US"/>
              </w:rPr>
            </w:pPr>
            <w:r w:rsidRPr="0042422B">
              <w:rPr>
                <w:b/>
                <w:color w:val="000000"/>
                <w:sz w:val="22"/>
                <w:szCs w:val="22"/>
                <w:lang w:eastAsia="en-US"/>
              </w:rPr>
              <w:t>м. п.</w:t>
            </w:r>
          </w:p>
        </w:tc>
        <w:tc>
          <w:tcPr>
            <w:tcW w:w="4536" w:type="dxa"/>
            <w:tcBorders>
              <w:top w:val="single" w:sz="4" w:space="0" w:color="auto"/>
              <w:left w:val="single" w:sz="4" w:space="0" w:color="auto"/>
              <w:bottom w:val="single" w:sz="4" w:space="0" w:color="auto"/>
              <w:right w:val="single" w:sz="4" w:space="0" w:color="auto"/>
            </w:tcBorders>
          </w:tcPr>
          <w:p w14:paraId="64C05908" w14:textId="77777777" w:rsidR="00457E36" w:rsidRPr="0042422B" w:rsidRDefault="00457E36" w:rsidP="00987DC7">
            <w:pPr>
              <w:spacing w:line="276" w:lineRule="auto"/>
              <w:ind w:right="340"/>
              <w:jc w:val="center"/>
              <w:rPr>
                <w:b/>
                <w:color w:val="000000"/>
                <w:sz w:val="22"/>
                <w:szCs w:val="22"/>
                <w:u w:val="single"/>
                <w:lang w:eastAsia="en-US"/>
              </w:rPr>
            </w:pPr>
            <w:r w:rsidRPr="0042422B">
              <w:rPr>
                <w:b/>
                <w:color w:val="000000"/>
                <w:sz w:val="22"/>
                <w:szCs w:val="22"/>
                <w:u w:val="single"/>
                <w:lang w:eastAsia="en-US"/>
              </w:rPr>
              <w:t>Лицензиат:</w:t>
            </w:r>
          </w:p>
          <w:p w14:paraId="42246202" w14:textId="37D42CC8" w:rsidR="00457E36" w:rsidRPr="0042422B" w:rsidRDefault="009E2DAE" w:rsidP="00987DC7">
            <w:pPr>
              <w:widowControl w:val="0"/>
              <w:spacing w:line="276" w:lineRule="auto"/>
              <w:rPr>
                <w:b/>
                <w:sz w:val="22"/>
                <w:szCs w:val="22"/>
                <w:lang w:eastAsia="en-US"/>
              </w:rPr>
            </w:pPr>
            <w:r>
              <w:rPr>
                <w:b/>
                <w:sz w:val="22"/>
                <w:szCs w:val="22"/>
                <w:lang w:eastAsia="en-US"/>
              </w:rPr>
              <w:t>ОАО «Башинформсвязь»</w:t>
            </w:r>
          </w:p>
          <w:p w14:paraId="499D5FF3" w14:textId="77777777" w:rsidR="00270F2F" w:rsidRDefault="00457E36" w:rsidP="00987DC7">
            <w:pPr>
              <w:widowControl w:val="0"/>
              <w:spacing w:line="276" w:lineRule="auto"/>
              <w:rPr>
                <w:color w:val="000000"/>
                <w:sz w:val="22"/>
                <w:szCs w:val="22"/>
                <w:lang w:eastAsia="en-US"/>
              </w:rPr>
            </w:pPr>
            <w:r w:rsidRPr="0042422B">
              <w:rPr>
                <w:color w:val="000000"/>
                <w:sz w:val="22"/>
                <w:szCs w:val="22"/>
                <w:lang w:eastAsia="en-US"/>
              </w:rPr>
              <w:t>Место нахождения:</w:t>
            </w:r>
            <w:r w:rsidR="009E2DAE">
              <w:rPr>
                <w:color w:val="000000"/>
                <w:sz w:val="22"/>
                <w:szCs w:val="22"/>
                <w:lang w:eastAsia="en-US"/>
              </w:rPr>
              <w:t>450000, г.</w:t>
            </w:r>
            <w:r w:rsidR="00270F2F">
              <w:rPr>
                <w:color w:val="000000"/>
                <w:sz w:val="22"/>
                <w:szCs w:val="22"/>
                <w:lang w:eastAsia="en-US"/>
              </w:rPr>
              <w:t xml:space="preserve"> </w:t>
            </w:r>
            <w:r w:rsidR="009E2DAE">
              <w:rPr>
                <w:color w:val="000000"/>
                <w:sz w:val="22"/>
                <w:szCs w:val="22"/>
                <w:lang w:eastAsia="en-US"/>
              </w:rPr>
              <w:t>Уфа, ул.</w:t>
            </w:r>
            <w:r w:rsidR="00270F2F">
              <w:rPr>
                <w:color w:val="000000"/>
                <w:sz w:val="22"/>
                <w:szCs w:val="22"/>
                <w:lang w:eastAsia="en-US"/>
              </w:rPr>
              <w:t xml:space="preserve"> </w:t>
            </w:r>
            <w:r w:rsidR="009E2DAE">
              <w:rPr>
                <w:color w:val="000000"/>
                <w:sz w:val="22"/>
                <w:szCs w:val="22"/>
                <w:lang w:eastAsia="en-US"/>
              </w:rPr>
              <w:t>Ленина, 32/1</w:t>
            </w:r>
          </w:p>
          <w:p w14:paraId="4A8A25C4" w14:textId="151DCAA5" w:rsidR="007246B4" w:rsidRDefault="00457E36" w:rsidP="00987DC7">
            <w:pPr>
              <w:widowControl w:val="0"/>
              <w:spacing w:line="276" w:lineRule="auto"/>
              <w:rPr>
                <w:color w:val="000000"/>
                <w:sz w:val="22"/>
                <w:szCs w:val="22"/>
                <w:lang w:eastAsia="en-US"/>
              </w:rPr>
            </w:pPr>
            <w:r w:rsidRPr="0042422B">
              <w:rPr>
                <w:color w:val="000000"/>
                <w:sz w:val="22"/>
                <w:szCs w:val="22"/>
                <w:lang w:eastAsia="en-US"/>
              </w:rPr>
              <w:t>Фактический адрес:</w:t>
            </w:r>
            <w:r w:rsidRPr="0042422B">
              <w:rPr>
                <w:sz w:val="22"/>
                <w:szCs w:val="22"/>
                <w:lang w:eastAsia="en-US"/>
              </w:rPr>
              <w:t xml:space="preserve"> </w:t>
            </w:r>
            <w:r w:rsidR="009E2DAE">
              <w:rPr>
                <w:sz w:val="22"/>
                <w:szCs w:val="22"/>
                <w:lang w:eastAsia="en-US"/>
              </w:rPr>
              <w:t>450000, г.</w:t>
            </w:r>
            <w:r w:rsidR="00270F2F">
              <w:rPr>
                <w:sz w:val="22"/>
                <w:szCs w:val="22"/>
                <w:lang w:eastAsia="en-US"/>
              </w:rPr>
              <w:t xml:space="preserve"> </w:t>
            </w:r>
            <w:r w:rsidR="009E2DAE">
              <w:rPr>
                <w:sz w:val="22"/>
                <w:szCs w:val="22"/>
                <w:lang w:eastAsia="en-US"/>
              </w:rPr>
              <w:t>Уфа, ул.</w:t>
            </w:r>
            <w:r w:rsidR="00270F2F">
              <w:rPr>
                <w:sz w:val="22"/>
                <w:szCs w:val="22"/>
                <w:lang w:eastAsia="en-US"/>
              </w:rPr>
              <w:t xml:space="preserve"> </w:t>
            </w:r>
            <w:r w:rsidR="009E2DAE">
              <w:rPr>
                <w:sz w:val="22"/>
                <w:szCs w:val="22"/>
                <w:lang w:eastAsia="en-US"/>
              </w:rPr>
              <w:t>Ленина, 32/1, Отдел поддержки продаж</w:t>
            </w:r>
            <w:r w:rsidR="007246B4">
              <w:rPr>
                <w:sz w:val="22"/>
                <w:szCs w:val="22"/>
                <w:lang w:eastAsia="en-US"/>
              </w:rPr>
              <w:t xml:space="preserve">  </w:t>
            </w:r>
            <w:r w:rsidRPr="0042422B">
              <w:rPr>
                <w:color w:val="000000"/>
                <w:sz w:val="22"/>
                <w:szCs w:val="22"/>
                <w:lang w:eastAsia="en-US"/>
              </w:rPr>
              <w:t>тел.: (</w:t>
            </w:r>
            <w:r w:rsidR="009E2DAE">
              <w:rPr>
                <w:color w:val="000000"/>
                <w:sz w:val="22"/>
                <w:szCs w:val="22"/>
                <w:lang w:eastAsia="en-US"/>
              </w:rPr>
              <w:t>347</w:t>
            </w:r>
            <w:r w:rsidRPr="0042422B">
              <w:rPr>
                <w:color w:val="000000"/>
                <w:sz w:val="22"/>
                <w:szCs w:val="22"/>
                <w:lang w:eastAsia="en-US"/>
              </w:rPr>
              <w:t>)</w:t>
            </w:r>
            <w:r w:rsidR="009E2DAE">
              <w:rPr>
                <w:color w:val="000000"/>
                <w:sz w:val="22"/>
                <w:szCs w:val="22"/>
                <w:lang w:eastAsia="en-US"/>
              </w:rPr>
              <w:t>276-76-82</w:t>
            </w:r>
          </w:p>
          <w:p w14:paraId="000285E5" w14:textId="30D7B415" w:rsidR="00457E36" w:rsidRPr="0042422B" w:rsidRDefault="00457E36" w:rsidP="00987DC7">
            <w:pPr>
              <w:widowControl w:val="0"/>
              <w:spacing w:line="276" w:lineRule="auto"/>
              <w:rPr>
                <w:color w:val="000000"/>
                <w:sz w:val="22"/>
                <w:szCs w:val="22"/>
                <w:lang w:eastAsia="en-US"/>
              </w:rPr>
            </w:pPr>
            <w:r w:rsidRPr="0042422B">
              <w:rPr>
                <w:color w:val="000000"/>
                <w:sz w:val="22"/>
                <w:szCs w:val="22"/>
                <w:lang w:eastAsia="en-US"/>
              </w:rPr>
              <w:t xml:space="preserve">ИНН / КПП </w:t>
            </w:r>
            <w:r w:rsidR="00EB4266" w:rsidRPr="00FA64D1">
              <w:t>0274018377</w:t>
            </w:r>
            <w:r w:rsidR="00EB4266">
              <w:t>/</w:t>
            </w:r>
            <w:r w:rsidR="00EB4266" w:rsidRPr="00FA64D1">
              <w:t>997750001</w:t>
            </w:r>
          </w:p>
          <w:p w14:paraId="4D46BA9B" w14:textId="77777777" w:rsidR="00270F2F" w:rsidRDefault="00457E36" w:rsidP="007246B4">
            <w:r w:rsidRPr="0042422B">
              <w:rPr>
                <w:color w:val="000000"/>
                <w:sz w:val="22"/>
                <w:szCs w:val="22"/>
                <w:lang w:eastAsia="en-US"/>
              </w:rPr>
              <w:t xml:space="preserve">Р/с </w:t>
            </w:r>
            <w:r w:rsidR="00EB4266" w:rsidRPr="00EB4266">
              <w:t>40702810129300000171</w:t>
            </w:r>
            <w:r w:rsidR="007246B4">
              <w:t>Б</w:t>
            </w:r>
            <w:r w:rsidRPr="0042422B">
              <w:rPr>
                <w:color w:val="000000"/>
                <w:sz w:val="22"/>
                <w:szCs w:val="22"/>
                <w:lang w:eastAsia="en-US"/>
              </w:rPr>
              <w:t>анк</w:t>
            </w:r>
            <w:r w:rsidR="00EB4266" w:rsidRPr="00EB4266">
              <w:t xml:space="preserve"> </w:t>
            </w:r>
            <w:r w:rsidR="007246B4">
              <w:t>в</w:t>
            </w:r>
            <w:r w:rsidR="00EB4266" w:rsidRPr="00EB4266">
              <w:t xml:space="preserve"> филиале «Нижегородский» ОАО «Альфа-Банк» г.</w:t>
            </w:r>
            <w:r w:rsidR="00270F2F">
              <w:t xml:space="preserve"> </w:t>
            </w:r>
            <w:r w:rsidR="00EB4266" w:rsidRPr="00EB4266">
              <w:t>Нижний Новгород</w:t>
            </w:r>
            <w:r w:rsidR="007246B4">
              <w:t xml:space="preserve"> </w:t>
            </w:r>
          </w:p>
          <w:p w14:paraId="7B113C35" w14:textId="77777777" w:rsidR="00270F2F" w:rsidRDefault="007246B4" w:rsidP="007246B4">
            <w:pPr>
              <w:rPr>
                <w:color w:val="000000"/>
                <w:sz w:val="22"/>
                <w:szCs w:val="22"/>
                <w:lang w:eastAsia="en-US"/>
              </w:rPr>
            </w:pPr>
            <w:r>
              <w:t xml:space="preserve">к/с </w:t>
            </w:r>
            <w:r w:rsidR="00EB4266" w:rsidRPr="00EB4266">
              <w:t>30101810200000000824</w:t>
            </w:r>
            <w:r w:rsidRPr="0042422B">
              <w:rPr>
                <w:color w:val="000000"/>
                <w:sz w:val="22"/>
                <w:szCs w:val="22"/>
                <w:lang w:eastAsia="en-US"/>
              </w:rPr>
              <w:t xml:space="preserve"> </w:t>
            </w:r>
          </w:p>
          <w:p w14:paraId="3A3EDE51" w14:textId="5F3FB9C8" w:rsidR="007246B4" w:rsidRPr="00EB4266" w:rsidRDefault="007246B4" w:rsidP="007246B4">
            <w:r w:rsidRPr="0042422B">
              <w:rPr>
                <w:color w:val="000000"/>
                <w:sz w:val="22"/>
                <w:szCs w:val="22"/>
                <w:lang w:eastAsia="en-US"/>
              </w:rPr>
              <w:t xml:space="preserve">БИК </w:t>
            </w:r>
            <w:r w:rsidRPr="00EB4266">
              <w:t>042202824</w:t>
            </w:r>
          </w:p>
          <w:p w14:paraId="5D574B4A" w14:textId="77777777" w:rsidR="007246B4" w:rsidRPr="0042422B" w:rsidRDefault="007246B4" w:rsidP="007246B4">
            <w:pPr>
              <w:widowControl w:val="0"/>
              <w:spacing w:line="276" w:lineRule="auto"/>
              <w:rPr>
                <w:color w:val="000000"/>
                <w:sz w:val="22"/>
                <w:szCs w:val="22"/>
                <w:lang w:eastAsia="en-US"/>
              </w:rPr>
            </w:pPr>
            <w:r w:rsidRPr="0042422B">
              <w:rPr>
                <w:color w:val="000000"/>
                <w:sz w:val="22"/>
                <w:szCs w:val="22"/>
                <w:lang w:eastAsia="en-US"/>
              </w:rPr>
              <w:t xml:space="preserve">ОГРН </w:t>
            </w:r>
            <w:r w:rsidRPr="00FA64D1">
              <w:t>№  1020202561686 от 15.12.2002 г.</w:t>
            </w:r>
          </w:p>
          <w:p w14:paraId="46E3D7A7" w14:textId="3DE098CE" w:rsidR="00EB4266" w:rsidRPr="00EB4266" w:rsidRDefault="00EB4266" w:rsidP="00EB4266">
            <w:pPr>
              <w:rPr>
                <w:color w:val="000000"/>
              </w:rPr>
            </w:pPr>
          </w:p>
          <w:p w14:paraId="6710435C" w14:textId="77777777" w:rsidR="00457E36" w:rsidRPr="0042422B" w:rsidRDefault="00457E36" w:rsidP="00987DC7">
            <w:pPr>
              <w:widowControl w:val="0"/>
              <w:spacing w:line="276" w:lineRule="auto"/>
              <w:rPr>
                <w:color w:val="000000"/>
                <w:sz w:val="22"/>
                <w:szCs w:val="22"/>
                <w:lang w:eastAsia="en-US"/>
              </w:rPr>
            </w:pPr>
          </w:p>
          <w:p w14:paraId="19C5D67B" w14:textId="5EF69B5D" w:rsidR="007246B4" w:rsidRPr="0042422B" w:rsidRDefault="007246B4" w:rsidP="007246B4">
            <w:pPr>
              <w:widowControl w:val="0"/>
              <w:spacing w:line="276" w:lineRule="auto"/>
              <w:rPr>
                <w:color w:val="000000"/>
                <w:sz w:val="22"/>
                <w:szCs w:val="22"/>
                <w:lang w:eastAsia="en-US"/>
              </w:rPr>
            </w:pPr>
            <w:r w:rsidRPr="0042422B">
              <w:rPr>
                <w:color w:val="000000"/>
                <w:sz w:val="22"/>
                <w:szCs w:val="22"/>
                <w:lang w:eastAsia="en-US"/>
              </w:rPr>
              <w:t xml:space="preserve">Подпись: _____________ </w:t>
            </w:r>
            <w:r>
              <w:rPr>
                <w:color w:val="000000"/>
                <w:sz w:val="22"/>
                <w:szCs w:val="22"/>
                <w:lang w:eastAsia="en-US"/>
              </w:rPr>
              <w:t>Сафеев Р.Р.</w:t>
            </w:r>
          </w:p>
          <w:p w14:paraId="0A222F2C" w14:textId="14FCFE5D" w:rsidR="000408F3" w:rsidRDefault="007246B4" w:rsidP="002C3C17">
            <w:pPr>
              <w:widowControl w:val="0"/>
              <w:spacing w:line="276" w:lineRule="auto"/>
              <w:rPr>
                <w:color w:val="000000"/>
                <w:sz w:val="22"/>
                <w:szCs w:val="22"/>
                <w:lang w:eastAsia="en-US"/>
              </w:rPr>
            </w:pPr>
            <w:r w:rsidRPr="0042422B">
              <w:rPr>
                <w:b/>
                <w:color w:val="000000"/>
                <w:sz w:val="22"/>
                <w:szCs w:val="22"/>
                <w:lang w:eastAsia="en-US"/>
              </w:rPr>
              <w:t>м. п.</w:t>
            </w:r>
          </w:p>
          <w:p w14:paraId="0F6276D6" w14:textId="5FAC82E4" w:rsidR="00457E36" w:rsidRPr="0042422B" w:rsidRDefault="00457E36" w:rsidP="00987DC7">
            <w:pPr>
              <w:spacing w:line="276" w:lineRule="auto"/>
              <w:rPr>
                <w:color w:val="000000"/>
                <w:sz w:val="22"/>
                <w:szCs w:val="22"/>
                <w:lang w:eastAsia="en-US"/>
              </w:rPr>
            </w:pPr>
          </w:p>
        </w:tc>
      </w:tr>
    </w:tbl>
    <w:p w14:paraId="7205CA5B" w14:textId="77777777" w:rsidR="00457E36" w:rsidRDefault="00457E36" w:rsidP="00511B58">
      <w:pPr>
        <w:jc w:val="both"/>
        <w:rPr>
          <w:color w:val="000000"/>
          <w:sz w:val="22"/>
          <w:szCs w:val="22"/>
        </w:rPr>
      </w:pPr>
    </w:p>
    <w:p w14:paraId="6330E68A" w14:textId="77777777" w:rsidR="0042422B" w:rsidRDefault="0042422B" w:rsidP="00511B58">
      <w:pPr>
        <w:jc w:val="both"/>
        <w:rPr>
          <w:color w:val="000000"/>
          <w:sz w:val="22"/>
          <w:szCs w:val="22"/>
        </w:rPr>
      </w:pPr>
    </w:p>
    <w:p w14:paraId="6609221C" w14:textId="77777777" w:rsidR="0042422B" w:rsidRDefault="0042422B" w:rsidP="00511B58">
      <w:pPr>
        <w:jc w:val="both"/>
        <w:rPr>
          <w:color w:val="000000"/>
          <w:sz w:val="22"/>
          <w:szCs w:val="22"/>
        </w:rPr>
      </w:pPr>
    </w:p>
    <w:p w14:paraId="076E6E2F" w14:textId="77777777" w:rsidR="0042422B" w:rsidRDefault="0042422B" w:rsidP="00511B58">
      <w:pPr>
        <w:jc w:val="both"/>
        <w:rPr>
          <w:color w:val="000000"/>
          <w:sz w:val="22"/>
          <w:szCs w:val="22"/>
        </w:rPr>
      </w:pPr>
      <w:bookmarkStart w:id="1" w:name="_GoBack"/>
      <w:bookmarkEnd w:id="1"/>
    </w:p>
    <w:p w14:paraId="78264376" w14:textId="5A4BA6DD" w:rsidR="007246B4" w:rsidDel="00330681" w:rsidRDefault="007246B4" w:rsidP="00511B58">
      <w:pPr>
        <w:jc w:val="both"/>
        <w:rPr>
          <w:del w:id="2" w:author="Логинова Ольга Сергеевна" w:date="2015-02-25T17:28:00Z"/>
          <w:color w:val="000000"/>
          <w:sz w:val="22"/>
          <w:szCs w:val="22"/>
        </w:rPr>
      </w:pPr>
    </w:p>
    <w:p w14:paraId="6EF6EF83" w14:textId="234D4920" w:rsidR="007246B4" w:rsidDel="00330681" w:rsidRDefault="007246B4" w:rsidP="00511B58">
      <w:pPr>
        <w:jc w:val="both"/>
        <w:rPr>
          <w:del w:id="3" w:author="Логинова Ольга Сергеевна" w:date="2015-02-25T17:28:00Z"/>
          <w:color w:val="000000"/>
          <w:sz w:val="22"/>
          <w:szCs w:val="22"/>
        </w:rPr>
      </w:pPr>
    </w:p>
    <w:p w14:paraId="124F794A" w14:textId="6856B154" w:rsidR="007246B4" w:rsidDel="00330681" w:rsidRDefault="007246B4" w:rsidP="00511B58">
      <w:pPr>
        <w:jc w:val="both"/>
        <w:rPr>
          <w:del w:id="4" w:author="Логинова Ольга Сергеевна" w:date="2015-02-25T17:28:00Z"/>
          <w:color w:val="000000"/>
          <w:sz w:val="22"/>
          <w:szCs w:val="22"/>
        </w:rPr>
      </w:pPr>
    </w:p>
    <w:p w14:paraId="0DECD9BD" w14:textId="45502A8E" w:rsidR="007246B4" w:rsidDel="00330681" w:rsidRDefault="007246B4" w:rsidP="00511B58">
      <w:pPr>
        <w:jc w:val="both"/>
        <w:rPr>
          <w:del w:id="5" w:author="Логинова Ольга Сергеевна" w:date="2015-02-25T17:28:00Z"/>
          <w:color w:val="000000"/>
          <w:sz w:val="22"/>
          <w:szCs w:val="22"/>
        </w:rPr>
      </w:pPr>
    </w:p>
    <w:p w14:paraId="359629D6" w14:textId="2F87B230" w:rsidR="00270F2F" w:rsidDel="00330681" w:rsidRDefault="00270F2F" w:rsidP="00511B58">
      <w:pPr>
        <w:jc w:val="both"/>
        <w:rPr>
          <w:del w:id="6" w:author="Логинова Ольга Сергеевна" w:date="2015-02-25T17:28:00Z"/>
          <w:color w:val="000000"/>
          <w:sz w:val="22"/>
          <w:szCs w:val="22"/>
        </w:rPr>
      </w:pPr>
    </w:p>
    <w:p w14:paraId="3285A4AB" w14:textId="0916F53C" w:rsidR="0042422B" w:rsidDel="00330681" w:rsidRDefault="0042422B" w:rsidP="00511B58">
      <w:pPr>
        <w:jc w:val="both"/>
        <w:rPr>
          <w:del w:id="7" w:author="Логинова Ольга Сергеевна" w:date="2015-02-25T17:28:00Z"/>
          <w:color w:val="000000"/>
          <w:sz w:val="22"/>
          <w:szCs w:val="22"/>
        </w:rPr>
      </w:pPr>
    </w:p>
    <w:p w14:paraId="4C0AF250" w14:textId="63F3ADC4" w:rsidR="0042422B" w:rsidDel="00330681" w:rsidRDefault="0042422B" w:rsidP="00511B58">
      <w:pPr>
        <w:jc w:val="both"/>
        <w:rPr>
          <w:del w:id="8" w:author="Логинова Ольга Сергеевна" w:date="2015-02-25T17:28:00Z"/>
          <w:color w:val="000000"/>
          <w:sz w:val="22"/>
          <w:szCs w:val="22"/>
        </w:rPr>
      </w:pPr>
    </w:p>
    <w:p w14:paraId="28E52BDB" w14:textId="77777777" w:rsidR="00511B58" w:rsidRPr="00164E94" w:rsidRDefault="00511B58" w:rsidP="00330681">
      <w:pPr>
        <w:jc w:val="right"/>
      </w:pPr>
    </w:p>
    <w:sectPr w:rsidR="00511B58" w:rsidRPr="00164E94" w:rsidSect="0042422B">
      <w:footerReference w:type="default" r:id="rId11"/>
      <w:pgSz w:w="11906" w:h="16838"/>
      <w:pgMar w:top="568" w:right="720" w:bottom="426" w:left="720" w:header="567" w:footer="4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564F8" w14:textId="77777777" w:rsidR="00D30FB4" w:rsidRDefault="00D30FB4" w:rsidP="004F3279">
      <w:r>
        <w:separator/>
      </w:r>
    </w:p>
  </w:endnote>
  <w:endnote w:type="continuationSeparator" w:id="0">
    <w:p w14:paraId="2078A206" w14:textId="77777777" w:rsidR="00D30FB4" w:rsidRDefault="00D30FB4" w:rsidP="004F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112215"/>
      <w:docPartObj>
        <w:docPartGallery w:val="Page Numbers (Bottom of Page)"/>
        <w:docPartUnique/>
      </w:docPartObj>
    </w:sdtPr>
    <w:sdtEndPr/>
    <w:sdtContent>
      <w:p w14:paraId="621157F8" w14:textId="77777777" w:rsidR="00B25C3F" w:rsidRDefault="00B25C3F">
        <w:pPr>
          <w:pStyle w:val="a3"/>
          <w:jc w:val="right"/>
        </w:pPr>
        <w:r>
          <w:fldChar w:fldCharType="begin"/>
        </w:r>
        <w:r>
          <w:instrText>PAGE   \* MERGEFORMAT</w:instrText>
        </w:r>
        <w:r>
          <w:fldChar w:fldCharType="separate"/>
        </w:r>
        <w:r w:rsidR="00330681">
          <w:rPr>
            <w:noProof/>
          </w:rPr>
          <w:t>8</w:t>
        </w:r>
        <w:r>
          <w:fldChar w:fldCharType="end"/>
        </w:r>
      </w:p>
    </w:sdtContent>
  </w:sdt>
  <w:p w14:paraId="4E68B410" w14:textId="77777777" w:rsidR="00B25C3F" w:rsidRDefault="00B25C3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5008E" w14:textId="77777777" w:rsidR="00D30FB4" w:rsidRDefault="00D30FB4" w:rsidP="004F3279">
      <w:r>
        <w:separator/>
      </w:r>
    </w:p>
  </w:footnote>
  <w:footnote w:type="continuationSeparator" w:id="0">
    <w:p w14:paraId="7CD19A4C" w14:textId="77777777" w:rsidR="00D30FB4" w:rsidRDefault="00D30FB4" w:rsidP="004F32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5672B"/>
    <w:multiLevelType w:val="multilevel"/>
    <w:tmpl w:val="A3FC7272"/>
    <w:lvl w:ilvl="0">
      <w:start w:val="1"/>
      <w:numFmt w:val="decimal"/>
      <w:lvlText w:val="%1."/>
      <w:lvlJc w:val="left"/>
      <w:pPr>
        <w:tabs>
          <w:tab w:val="num" w:pos="720"/>
        </w:tabs>
        <w:ind w:left="720" w:hanging="360"/>
      </w:pPr>
      <w:rPr>
        <w:b/>
      </w:rPr>
    </w:lvl>
    <w:lvl w:ilvl="1">
      <w:start w:val="1"/>
      <w:numFmt w:val="decimal"/>
      <w:isLgl/>
      <w:lvlText w:val="%1.%2."/>
      <w:lvlJc w:val="left"/>
      <w:pPr>
        <w:tabs>
          <w:tab w:val="num" w:pos="690"/>
        </w:tabs>
        <w:ind w:left="690" w:hanging="510"/>
      </w:pPr>
      <w:rPr>
        <w:rFonts w:hint="default"/>
        <w:b w:val="0"/>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1">
    <w:nsid w:val="2A8C75D0"/>
    <w:multiLevelType w:val="multilevel"/>
    <w:tmpl w:val="27A0A86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74C6601"/>
    <w:multiLevelType w:val="hybridMultilevel"/>
    <w:tmpl w:val="DC46F868"/>
    <w:lvl w:ilvl="0" w:tplc="4FA61F5A">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6FA97841"/>
    <w:multiLevelType w:val="hybridMultilevel"/>
    <w:tmpl w:val="081A2F9A"/>
    <w:lvl w:ilvl="0" w:tplc="15166ADA">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ADF1A24"/>
    <w:multiLevelType w:val="multilevel"/>
    <w:tmpl w:val="332433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3"/>
  </w:num>
  <w:num w:numId="3">
    <w:abstractNumId w:val="1"/>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Логинова Ольга Сергеевна">
    <w15:presenceInfo w15:providerId="AD" w15:userId="S-1-5-21-438639274-1736676612-2463291260-10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58"/>
    <w:rsid w:val="00023F2E"/>
    <w:rsid w:val="000408F3"/>
    <w:rsid w:val="00046169"/>
    <w:rsid w:val="00054A7A"/>
    <w:rsid w:val="00073ECD"/>
    <w:rsid w:val="000A46E4"/>
    <w:rsid w:val="000D26C7"/>
    <w:rsid w:val="000E604E"/>
    <w:rsid w:val="000F48B0"/>
    <w:rsid w:val="00113561"/>
    <w:rsid w:val="0011612F"/>
    <w:rsid w:val="00123E59"/>
    <w:rsid w:val="001335E0"/>
    <w:rsid w:val="0014060E"/>
    <w:rsid w:val="00166224"/>
    <w:rsid w:val="001A530E"/>
    <w:rsid w:val="001B1EB9"/>
    <w:rsid w:val="001E7966"/>
    <w:rsid w:val="00270F2F"/>
    <w:rsid w:val="00291D23"/>
    <w:rsid w:val="002B4E62"/>
    <w:rsid w:val="002C3C17"/>
    <w:rsid w:val="002C61AD"/>
    <w:rsid w:val="002D2DCF"/>
    <w:rsid w:val="002D611A"/>
    <w:rsid w:val="002D774A"/>
    <w:rsid w:val="003153E5"/>
    <w:rsid w:val="00330681"/>
    <w:rsid w:val="00334B5C"/>
    <w:rsid w:val="00365C2F"/>
    <w:rsid w:val="00366C32"/>
    <w:rsid w:val="003A143B"/>
    <w:rsid w:val="003B7750"/>
    <w:rsid w:val="003D4403"/>
    <w:rsid w:val="003F195B"/>
    <w:rsid w:val="004056ED"/>
    <w:rsid w:val="0042422B"/>
    <w:rsid w:val="00424EC0"/>
    <w:rsid w:val="00457E36"/>
    <w:rsid w:val="00462237"/>
    <w:rsid w:val="00467E86"/>
    <w:rsid w:val="0047248D"/>
    <w:rsid w:val="004B6885"/>
    <w:rsid w:val="004C7C8D"/>
    <w:rsid w:val="004F3279"/>
    <w:rsid w:val="004F43B1"/>
    <w:rsid w:val="00507200"/>
    <w:rsid w:val="00511B58"/>
    <w:rsid w:val="005228B5"/>
    <w:rsid w:val="00535693"/>
    <w:rsid w:val="00540B42"/>
    <w:rsid w:val="0056176F"/>
    <w:rsid w:val="005720D8"/>
    <w:rsid w:val="00580E10"/>
    <w:rsid w:val="00581D20"/>
    <w:rsid w:val="00587189"/>
    <w:rsid w:val="005878C5"/>
    <w:rsid w:val="005A762B"/>
    <w:rsid w:val="005E0BB4"/>
    <w:rsid w:val="0061544C"/>
    <w:rsid w:val="00650947"/>
    <w:rsid w:val="006806D5"/>
    <w:rsid w:val="006D6A74"/>
    <w:rsid w:val="00713049"/>
    <w:rsid w:val="007246B4"/>
    <w:rsid w:val="007420E4"/>
    <w:rsid w:val="00742669"/>
    <w:rsid w:val="00761968"/>
    <w:rsid w:val="00766405"/>
    <w:rsid w:val="007D673D"/>
    <w:rsid w:val="007E58F8"/>
    <w:rsid w:val="008358A4"/>
    <w:rsid w:val="00847136"/>
    <w:rsid w:val="008550B6"/>
    <w:rsid w:val="008809D2"/>
    <w:rsid w:val="00893F93"/>
    <w:rsid w:val="008E3845"/>
    <w:rsid w:val="009377B9"/>
    <w:rsid w:val="0096306C"/>
    <w:rsid w:val="00984173"/>
    <w:rsid w:val="00987DC7"/>
    <w:rsid w:val="009B49FA"/>
    <w:rsid w:val="009E2DAE"/>
    <w:rsid w:val="009E7AFC"/>
    <w:rsid w:val="009F22F7"/>
    <w:rsid w:val="00A4091D"/>
    <w:rsid w:val="00A5728A"/>
    <w:rsid w:val="00A62872"/>
    <w:rsid w:val="00A80D5C"/>
    <w:rsid w:val="00AA7C6C"/>
    <w:rsid w:val="00B056C9"/>
    <w:rsid w:val="00B07E08"/>
    <w:rsid w:val="00B2406E"/>
    <w:rsid w:val="00B25C3F"/>
    <w:rsid w:val="00B45EF1"/>
    <w:rsid w:val="00B515B9"/>
    <w:rsid w:val="00B62651"/>
    <w:rsid w:val="00B92A34"/>
    <w:rsid w:val="00BB33A5"/>
    <w:rsid w:val="00C4072C"/>
    <w:rsid w:val="00C912EA"/>
    <w:rsid w:val="00CA6F0C"/>
    <w:rsid w:val="00CB1BF0"/>
    <w:rsid w:val="00CE16BD"/>
    <w:rsid w:val="00D30FB4"/>
    <w:rsid w:val="00E1256B"/>
    <w:rsid w:val="00EB4266"/>
    <w:rsid w:val="00EC6034"/>
    <w:rsid w:val="00F02EA4"/>
    <w:rsid w:val="00F138FC"/>
    <w:rsid w:val="00F33107"/>
    <w:rsid w:val="00F4025F"/>
    <w:rsid w:val="00F43499"/>
    <w:rsid w:val="00F624C4"/>
    <w:rsid w:val="00F62F48"/>
    <w:rsid w:val="00F717CE"/>
    <w:rsid w:val="00FB5B96"/>
    <w:rsid w:val="00FF4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BDE37"/>
  <w15:docId w15:val="{412C913E-3ACA-417F-B671-544E8FF8A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B5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11B58"/>
    <w:pPr>
      <w:keepNext/>
      <w:jc w:val="center"/>
      <w:outlineLvl w:val="1"/>
    </w:pPr>
    <w:rPr>
      <w:b/>
      <w:bCs/>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11B58"/>
    <w:rPr>
      <w:rFonts w:ascii="Times New Roman" w:eastAsia="Times New Roman" w:hAnsi="Times New Roman" w:cs="Times New Roman"/>
      <w:b/>
      <w:bCs/>
      <w:sz w:val="20"/>
      <w:szCs w:val="20"/>
    </w:rPr>
  </w:style>
  <w:style w:type="paragraph" w:customStyle="1" w:styleId="1">
    <w:name w:val="Стиль1"/>
    <w:basedOn w:val="a"/>
    <w:rsid w:val="00511B58"/>
    <w:rPr>
      <w:b/>
      <w:i/>
      <w:szCs w:val="20"/>
    </w:rPr>
  </w:style>
  <w:style w:type="paragraph" w:styleId="a3">
    <w:name w:val="footer"/>
    <w:basedOn w:val="a"/>
    <w:link w:val="a4"/>
    <w:uiPriority w:val="99"/>
    <w:rsid w:val="00511B58"/>
    <w:pPr>
      <w:tabs>
        <w:tab w:val="center" w:pos="4677"/>
        <w:tab w:val="right" w:pos="9355"/>
      </w:tabs>
    </w:pPr>
  </w:style>
  <w:style w:type="character" w:customStyle="1" w:styleId="a4">
    <w:name w:val="Нижний колонтитул Знак"/>
    <w:basedOn w:val="a0"/>
    <w:link w:val="a3"/>
    <w:uiPriority w:val="99"/>
    <w:rsid w:val="00511B58"/>
    <w:rPr>
      <w:rFonts w:ascii="Times New Roman" w:eastAsia="Times New Roman" w:hAnsi="Times New Roman" w:cs="Times New Roman"/>
      <w:sz w:val="24"/>
      <w:szCs w:val="24"/>
      <w:lang w:eastAsia="ru-RU"/>
    </w:rPr>
  </w:style>
  <w:style w:type="paragraph" w:styleId="a5">
    <w:name w:val="List Paragraph"/>
    <w:basedOn w:val="a"/>
    <w:uiPriority w:val="34"/>
    <w:qFormat/>
    <w:rsid w:val="00511B58"/>
    <w:pPr>
      <w:ind w:left="720"/>
      <w:contextualSpacing/>
    </w:pPr>
  </w:style>
  <w:style w:type="character" w:styleId="a6">
    <w:name w:val="annotation reference"/>
    <w:rsid w:val="00511B58"/>
    <w:rPr>
      <w:sz w:val="16"/>
      <w:szCs w:val="16"/>
    </w:rPr>
  </w:style>
  <w:style w:type="paragraph" w:styleId="a7">
    <w:name w:val="annotation text"/>
    <w:basedOn w:val="a"/>
    <w:link w:val="a8"/>
    <w:rsid w:val="00511B58"/>
    <w:rPr>
      <w:sz w:val="20"/>
      <w:szCs w:val="20"/>
    </w:rPr>
  </w:style>
  <w:style w:type="character" w:customStyle="1" w:styleId="a8">
    <w:name w:val="Текст примечания Знак"/>
    <w:basedOn w:val="a0"/>
    <w:link w:val="a7"/>
    <w:rsid w:val="00511B58"/>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511B58"/>
    <w:rPr>
      <w:rFonts w:ascii="Tahoma" w:hAnsi="Tahoma" w:cs="Tahoma"/>
      <w:sz w:val="16"/>
      <w:szCs w:val="16"/>
    </w:rPr>
  </w:style>
  <w:style w:type="character" w:customStyle="1" w:styleId="aa">
    <w:name w:val="Текст выноски Знак"/>
    <w:basedOn w:val="a0"/>
    <w:link w:val="a9"/>
    <w:uiPriority w:val="99"/>
    <w:semiHidden/>
    <w:rsid w:val="00511B58"/>
    <w:rPr>
      <w:rFonts w:ascii="Tahoma" w:eastAsia="Times New Roman" w:hAnsi="Tahoma" w:cs="Tahoma"/>
      <w:sz w:val="16"/>
      <w:szCs w:val="16"/>
      <w:lang w:eastAsia="ru-RU"/>
    </w:rPr>
  </w:style>
  <w:style w:type="character" w:styleId="ab">
    <w:name w:val="Hyperlink"/>
    <w:uiPriority w:val="99"/>
    <w:unhideWhenUsed/>
    <w:rsid w:val="004F3279"/>
    <w:rPr>
      <w:color w:val="0000FF"/>
      <w:u w:val="single"/>
    </w:rPr>
  </w:style>
  <w:style w:type="paragraph" w:styleId="ac">
    <w:name w:val="header"/>
    <w:basedOn w:val="a"/>
    <w:link w:val="ad"/>
    <w:uiPriority w:val="99"/>
    <w:unhideWhenUsed/>
    <w:rsid w:val="004F3279"/>
    <w:pPr>
      <w:tabs>
        <w:tab w:val="center" w:pos="4677"/>
        <w:tab w:val="right" w:pos="9355"/>
      </w:tabs>
    </w:pPr>
  </w:style>
  <w:style w:type="character" w:customStyle="1" w:styleId="ad">
    <w:name w:val="Верхний колонтитул Знак"/>
    <w:basedOn w:val="a0"/>
    <w:link w:val="ac"/>
    <w:uiPriority w:val="99"/>
    <w:rsid w:val="004F3279"/>
    <w:rPr>
      <w:rFonts w:ascii="Times New Roman" w:eastAsia="Times New Roman" w:hAnsi="Times New Roman" w:cs="Times New Roman"/>
      <w:sz w:val="24"/>
      <w:szCs w:val="24"/>
      <w:lang w:eastAsia="ru-RU"/>
    </w:rPr>
  </w:style>
  <w:style w:type="paragraph" w:styleId="ae">
    <w:name w:val="annotation subject"/>
    <w:basedOn w:val="a7"/>
    <w:next w:val="a7"/>
    <w:link w:val="af"/>
    <w:uiPriority w:val="99"/>
    <w:semiHidden/>
    <w:unhideWhenUsed/>
    <w:rsid w:val="0047248D"/>
    <w:rPr>
      <w:b/>
      <w:bCs/>
    </w:rPr>
  </w:style>
  <w:style w:type="character" w:customStyle="1" w:styleId="af">
    <w:name w:val="Тема примечания Знак"/>
    <w:basedOn w:val="a8"/>
    <w:link w:val="ae"/>
    <w:uiPriority w:val="99"/>
    <w:semiHidden/>
    <w:rsid w:val="0047248D"/>
    <w:rPr>
      <w:rFonts w:ascii="Times New Roman" w:eastAsia="Times New Roman" w:hAnsi="Times New Roman" w:cs="Times New Roman"/>
      <w:b/>
      <w:bCs/>
      <w:sz w:val="20"/>
      <w:szCs w:val="20"/>
      <w:lang w:eastAsia="ru-RU"/>
    </w:rPr>
  </w:style>
  <w:style w:type="paragraph" w:customStyle="1" w:styleId="1CStyle14">
    <w:name w:val="1CStyle14"/>
    <w:rsid w:val="006806D5"/>
    <w:pPr>
      <w:jc w:val="center"/>
    </w:pPr>
    <w:rPr>
      <w:rFonts w:ascii="Calibri" w:eastAsia="Times New Roman" w:hAnsi="Calibri" w:cs="Times New Roman"/>
      <w:lang w:eastAsia="ru-RU"/>
    </w:rPr>
  </w:style>
  <w:style w:type="paragraph" w:customStyle="1" w:styleId="1CStyle9">
    <w:name w:val="1CStyle9"/>
    <w:rsid w:val="006806D5"/>
    <w:pPr>
      <w:jc w:val="center"/>
    </w:pPr>
    <w:rPr>
      <w:rFonts w:ascii="Arial" w:eastAsia="Times New Roman" w:hAnsi="Arial" w:cs="Times New Roman"/>
      <w:b/>
      <w:sz w:val="18"/>
      <w:lang w:eastAsia="ru-RU"/>
    </w:rPr>
  </w:style>
  <w:style w:type="paragraph" w:customStyle="1" w:styleId="1CStyle10">
    <w:name w:val="1CStyle10"/>
    <w:rsid w:val="006806D5"/>
    <w:pPr>
      <w:jc w:val="center"/>
    </w:pPr>
    <w:rPr>
      <w:rFonts w:ascii="Arial" w:eastAsia="Times New Roman" w:hAnsi="Arial" w:cs="Times New Roman"/>
      <w:b/>
      <w:sz w:val="18"/>
      <w:lang w:eastAsia="ru-RU"/>
    </w:rPr>
  </w:style>
  <w:style w:type="paragraph" w:customStyle="1" w:styleId="1CStyle11">
    <w:name w:val="1CStyle11"/>
    <w:rsid w:val="006806D5"/>
    <w:pPr>
      <w:jc w:val="center"/>
    </w:pPr>
    <w:rPr>
      <w:rFonts w:ascii="Arial" w:eastAsia="Times New Roman" w:hAnsi="Arial" w:cs="Times New Roman"/>
      <w:b/>
      <w:sz w:val="18"/>
      <w:lang w:eastAsia="ru-RU"/>
    </w:rPr>
  </w:style>
  <w:style w:type="paragraph" w:customStyle="1" w:styleId="1CStyle2">
    <w:name w:val="1CStyle2"/>
    <w:rsid w:val="006806D5"/>
    <w:pPr>
      <w:jc w:val="center"/>
    </w:pPr>
    <w:rPr>
      <w:rFonts w:ascii="Arial" w:eastAsia="Times New Roman" w:hAnsi="Arial" w:cs="Times New Roman"/>
      <w:b/>
      <w:sz w:val="28"/>
      <w:lang w:eastAsia="ru-RU"/>
    </w:rPr>
  </w:style>
  <w:style w:type="paragraph" w:customStyle="1" w:styleId="1CStyle20">
    <w:name w:val="1CStyle20"/>
    <w:rsid w:val="006806D5"/>
    <w:pPr>
      <w:jc w:val="center"/>
    </w:pPr>
    <w:rPr>
      <w:rFonts w:ascii="Arial" w:eastAsia="Times New Roman" w:hAnsi="Arial" w:cs="Times New Roman"/>
      <w:sz w:val="18"/>
      <w:lang w:eastAsia="ru-RU"/>
    </w:rPr>
  </w:style>
  <w:style w:type="paragraph" w:customStyle="1" w:styleId="1CStyle15">
    <w:name w:val="1CStyle15"/>
    <w:rsid w:val="006806D5"/>
    <w:pPr>
      <w:jc w:val="center"/>
    </w:pPr>
    <w:rPr>
      <w:rFonts w:ascii="Calibri" w:eastAsia="Times New Roman" w:hAnsi="Calibri" w:cs="Times New Roman"/>
      <w:lang w:eastAsia="ru-RU"/>
    </w:rPr>
  </w:style>
  <w:style w:type="paragraph" w:customStyle="1" w:styleId="1CStyle13">
    <w:name w:val="1CStyle13"/>
    <w:rsid w:val="006806D5"/>
    <w:pPr>
      <w:jc w:val="center"/>
    </w:pPr>
    <w:rPr>
      <w:rFonts w:ascii="Arial" w:eastAsia="Times New Roman" w:hAnsi="Arial" w:cs="Times New Roman"/>
      <w:b/>
      <w:sz w:val="18"/>
      <w:lang w:eastAsia="ru-RU"/>
    </w:rPr>
  </w:style>
  <w:style w:type="paragraph" w:customStyle="1" w:styleId="1CStyle12">
    <w:name w:val="1CStyle12"/>
    <w:rsid w:val="006806D5"/>
    <w:pPr>
      <w:jc w:val="center"/>
    </w:pPr>
    <w:rPr>
      <w:rFonts w:ascii="Arial" w:eastAsia="Times New Roman" w:hAnsi="Arial" w:cs="Times New Roman"/>
      <w:b/>
      <w:sz w:val="18"/>
      <w:lang w:eastAsia="ru-RU"/>
    </w:rPr>
  </w:style>
  <w:style w:type="paragraph" w:customStyle="1" w:styleId="1CStyle16">
    <w:name w:val="1CStyle16"/>
    <w:rsid w:val="006806D5"/>
    <w:pPr>
      <w:jc w:val="right"/>
    </w:pPr>
    <w:rPr>
      <w:rFonts w:ascii="Calibri" w:eastAsia="Times New Roman" w:hAnsi="Calibri" w:cs="Times New Roman"/>
      <w:lang w:eastAsia="ru-RU"/>
    </w:rPr>
  </w:style>
  <w:style w:type="paragraph" w:customStyle="1" w:styleId="1CStyle17">
    <w:name w:val="1CStyle17"/>
    <w:rsid w:val="006806D5"/>
    <w:pPr>
      <w:jc w:val="center"/>
    </w:pPr>
    <w:rPr>
      <w:rFonts w:ascii="Calibri" w:eastAsia="Times New Roman" w:hAnsi="Calibri" w:cs="Times New Roman"/>
      <w:lang w:eastAsia="ru-RU"/>
    </w:rPr>
  </w:style>
  <w:style w:type="paragraph" w:customStyle="1" w:styleId="1CStyle18">
    <w:name w:val="1CStyle18"/>
    <w:rsid w:val="006806D5"/>
    <w:pPr>
      <w:jc w:val="center"/>
    </w:pPr>
    <w:rPr>
      <w:rFonts w:ascii="Calibri" w:eastAsia="Times New Roman" w:hAnsi="Calibri" w:cs="Times New Roman"/>
      <w:lang w:eastAsia="ru-RU"/>
    </w:rPr>
  </w:style>
  <w:style w:type="paragraph" w:styleId="af0">
    <w:name w:val="Revision"/>
    <w:hidden/>
    <w:uiPriority w:val="99"/>
    <w:semiHidden/>
    <w:rsid w:val="0033068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587910">
      <w:bodyDiv w:val="1"/>
      <w:marLeft w:val="0"/>
      <w:marRight w:val="0"/>
      <w:marTop w:val="0"/>
      <w:marBottom w:val="0"/>
      <w:divBdr>
        <w:top w:val="none" w:sz="0" w:space="0" w:color="auto"/>
        <w:left w:val="none" w:sz="0" w:space="0" w:color="auto"/>
        <w:bottom w:val="none" w:sz="0" w:space="0" w:color="auto"/>
        <w:right w:val="none" w:sz="0" w:space="0" w:color="auto"/>
      </w:divBdr>
    </w:div>
    <w:div w:id="1940987545">
      <w:bodyDiv w:val="1"/>
      <w:marLeft w:val="0"/>
      <w:marRight w:val="0"/>
      <w:marTop w:val="0"/>
      <w:marBottom w:val="0"/>
      <w:divBdr>
        <w:top w:val="none" w:sz="0" w:space="0" w:color="auto"/>
        <w:left w:val="none" w:sz="0" w:space="0" w:color="auto"/>
        <w:bottom w:val="none" w:sz="0" w:space="0" w:color="auto"/>
        <w:right w:val="none" w:sz="0" w:space="0" w:color="auto"/>
      </w:divBdr>
    </w:div>
    <w:div w:id="1994528137">
      <w:bodyDiv w:val="1"/>
      <w:marLeft w:val="0"/>
      <w:marRight w:val="0"/>
      <w:marTop w:val="0"/>
      <w:marBottom w:val="0"/>
      <w:divBdr>
        <w:top w:val="none" w:sz="0" w:space="0" w:color="auto"/>
        <w:left w:val="none" w:sz="0" w:space="0" w:color="auto"/>
        <w:bottom w:val="none" w:sz="0" w:space="0" w:color="auto"/>
        <w:right w:val="none" w:sz="0" w:space="0" w:color="auto"/>
      </w:divBdr>
    </w:div>
    <w:div w:id="203550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opova@bashte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popova@bashtel" TargetMode="External"/><Relationship Id="rId4" Type="http://schemas.openxmlformats.org/officeDocument/2006/relationships/settings" Target="settings.xml"/><Relationship Id="rId9" Type="http://schemas.openxmlformats.org/officeDocument/2006/relationships/hyperlink" Target="mailto:Olga.Kalak@ntvplus.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7E806-F1E3-47D5-AA0B-0207720CD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5205</Words>
  <Characters>29671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NTV-Plus</Company>
  <LinksUpToDate>false</LinksUpToDate>
  <CharactersWithSpaces>34807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Стрельникова Евгения Вячеславовна</dc:creator>
  <cp:lastModifiedBy>Логинова Ольга Сергеевна</cp:lastModifiedBy>
  <cp:revision>12</cp:revision>
  <cp:lastPrinted>2014-11-12T12:31:00Z</cp:lastPrinted>
  <dcterms:created xsi:type="dcterms:W3CDTF">2015-01-22T13:01:00Z</dcterms:created>
  <dcterms:modified xsi:type="dcterms:W3CDTF">2015-02-25T12:28:00Z</dcterms:modified>
</cp:coreProperties>
</file>